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A57301" w:rsidRDefault="00721598" w:rsidP="00A57301">
      <w:pPr>
        <w:spacing w:after="0" w:line="240" w:lineRule="auto"/>
        <w:jc w:val="center"/>
        <w:rPr>
          <w:rFonts w:ascii="Tahoma" w:eastAsia="Times New Roman" w:hAnsi="Tahoma" w:cs="Tahoma"/>
          <w:b/>
          <w:sz w:val="20"/>
          <w:szCs w:val="20"/>
          <w:lang w:eastAsia="ru-RU"/>
        </w:rPr>
      </w:pPr>
      <w:r w:rsidRPr="00A57301">
        <w:rPr>
          <w:rFonts w:ascii="Tahoma" w:eastAsia="Times New Roman" w:hAnsi="Tahoma" w:cs="Tahoma"/>
          <w:b/>
          <w:sz w:val="20"/>
          <w:szCs w:val="20"/>
          <w:lang w:eastAsia="ru-RU"/>
        </w:rPr>
        <w:t>ДОГОВОР ПОСТАВКИ ПРОДУКЦИИ №_________________</w:t>
      </w:r>
    </w:p>
    <w:p w:rsidR="00721598" w:rsidRPr="00A57301" w:rsidRDefault="00721598" w:rsidP="00A57301">
      <w:pPr>
        <w:spacing w:after="0" w:line="240" w:lineRule="auto"/>
        <w:jc w:val="both"/>
        <w:rPr>
          <w:rFonts w:ascii="Tahoma" w:eastAsia="Times New Roman" w:hAnsi="Tahoma" w:cs="Tahoma"/>
          <w:sz w:val="20"/>
          <w:szCs w:val="20"/>
          <w:lang w:eastAsia="ru-RU"/>
        </w:rPr>
      </w:pPr>
    </w:p>
    <w:p w:rsidR="00721598" w:rsidRPr="00A57301" w:rsidRDefault="00721598" w:rsidP="00A57301">
      <w:pPr>
        <w:spacing w:after="0" w:line="240" w:lineRule="auto"/>
        <w:jc w:val="both"/>
        <w:rPr>
          <w:rFonts w:ascii="Tahoma" w:eastAsia="Times New Roman" w:hAnsi="Tahoma" w:cs="Tahoma"/>
          <w:b/>
          <w:sz w:val="20"/>
          <w:szCs w:val="20"/>
          <w:lang w:eastAsia="ru-RU"/>
        </w:rPr>
      </w:pPr>
      <w:r w:rsidRPr="00A57301">
        <w:rPr>
          <w:rFonts w:ascii="Tahoma" w:eastAsia="Times New Roman" w:hAnsi="Tahoma" w:cs="Tahoma"/>
          <w:b/>
          <w:sz w:val="20"/>
          <w:szCs w:val="20"/>
          <w:lang w:eastAsia="ru-RU"/>
        </w:rPr>
        <w:t>г.</w:t>
      </w:r>
      <w:r w:rsidR="00AE73F6" w:rsidRPr="00A57301">
        <w:rPr>
          <w:rFonts w:ascii="Tahoma" w:eastAsia="Times New Roman" w:hAnsi="Tahoma" w:cs="Tahoma"/>
          <w:b/>
          <w:sz w:val="20"/>
          <w:szCs w:val="20"/>
          <w:lang w:eastAsia="ru-RU"/>
        </w:rPr>
        <w:t xml:space="preserve"> Москва</w:t>
      </w:r>
      <w:r w:rsidRPr="00A57301">
        <w:rPr>
          <w:rFonts w:ascii="Tahoma" w:eastAsia="Times New Roman" w:hAnsi="Tahoma" w:cs="Tahoma"/>
          <w:b/>
          <w:sz w:val="20"/>
          <w:szCs w:val="20"/>
          <w:lang w:eastAsia="ru-RU"/>
        </w:rPr>
        <w:tab/>
      </w:r>
      <w:r w:rsidRPr="00A57301">
        <w:rPr>
          <w:rFonts w:ascii="Tahoma" w:eastAsia="Times New Roman" w:hAnsi="Tahoma" w:cs="Tahoma"/>
          <w:b/>
          <w:sz w:val="20"/>
          <w:szCs w:val="20"/>
          <w:lang w:eastAsia="ru-RU"/>
        </w:rPr>
        <w:tab/>
      </w:r>
      <w:r w:rsidRPr="00A57301">
        <w:rPr>
          <w:rFonts w:ascii="Tahoma" w:eastAsia="Times New Roman" w:hAnsi="Tahoma" w:cs="Tahoma"/>
          <w:b/>
          <w:sz w:val="20"/>
          <w:szCs w:val="20"/>
          <w:lang w:eastAsia="ru-RU"/>
        </w:rPr>
        <w:tab/>
      </w:r>
      <w:r w:rsidRPr="00A57301">
        <w:rPr>
          <w:rFonts w:ascii="Tahoma" w:eastAsia="Times New Roman" w:hAnsi="Tahoma" w:cs="Tahoma"/>
          <w:b/>
          <w:sz w:val="20"/>
          <w:szCs w:val="20"/>
          <w:lang w:eastAsia="ru-RU"/>
        </w:rPr>
        <w:tab/>
      </w:r>
      <w:r w:rsidRPr="00A57301">
        <w:rPr>
          <w:rFonts w:ascii="Tahoma" w:eastAsia="Times New Roman" w:hAnsi="Tahoma" w:cs="Tahoma"/>
          <w:b/>
          <w:sz w:val="20"/>
          <w:szCs w:val="20"/>
          <w:lang w:eastAsia="ru-RU"/>
        </w:rPr>
        <w:tab/>
      </w:r>
      <w:r w:rsidRPr="00A57301">
        <w:rPr>
          <w:rFonts w:ascii="Tahoma" w:eastAsia="Times New Roman" w:hAnsi="Tahoma" w:cs="Tahoma"/>
          <w:b/>
          <w:sz w:val="20"/>
          <w:szCs w:val="20"/>
          <w:lang w:eastAsia="ru-RU"/>
        </w:rPr>
        <w:tab/>
      </w:r>
      <w:r w:rsidRPr="00A57301">
        <w:rPr>
          <w:rFonts w:ascii="Tahoma" w:eastAsia="Times New Roman" w:hAnsi="Tahoma" w:cs="Tahoma"/>
          <w:b/>
          <w:sz w:val="20"/>
          <w:szCs w:val="20"/>
          <w:lang w:eastAsia="ru-RU"/>
        </w:rPr>
        <w:tab/>
        <w:t xml:space="preserve">        </w:t>
      </w:r>
      <w:proofErr w:type="gramStart"/>
      <w:r w:rsidRPr="00A57301">
        <w:rPr>
          <w:rFonts w:ascii="Tahoma" w:eastAsia="Times New Roman" w:hAnsi="Tahoma" w:cs="Tahoma"/>
          <w:b/>
          <w:sz w:val="20"/>
          <w:szCs w:val="20"/>
          <w:lang w:eastAsia="ru-RU"/>
        </w:rPr>
        <w:t xml:space="preserve">   «</w:t>
      </w:r>
      <w:proofErr w:type="gramEnd"/>
      <w:r w:rsidRPr="00A57301">
        <w:rPr>
          <w:rFonts w:ascii="Tahoma" w:eastAsia="Times New Roman" w:hAnsi="Tahoma" w:cs="Tahoma"/>
          <w:b/>
          <w:sz w:val="20"/>
          <w:szCs w:val="20"/>
          <w:lang w:eastAsia="ru-RU"/>
        </w:rPr>
        <w:t>____»____________20</w:t>
      </w:r>
      <w:r w:rsidR="00AE73F6" w:rsidRPr="00A57301">
        <w:rPr>
          <w:rFonts w:ascii="Tahoma" w:eastAsia="Times New Roman" w:hAnsi="Tahoma" w:cs="Tahoma"/>
          <w:b/>
          <w:sz w:val="20"/>
          <w:szCs w:val="20"/>
          <w:lang w:eastAsia="ru-RU"/>
        </w:rPr>
        <w:t>25</w:t>
      </w:r>
      <w:r w:rsidRPr="00A57301">
        <w:rPr>
          <w:rFonts w:ascii="Tahoma" w:eastAsia="Times New Roman" w:hAnsi="Tahoma" w:cs="Tahoma"/>
          <w:b/>
          <w:sz w:val="20"/>
          <w:szCs w:val="20"/>
          <w:lang w:eastAsia="ru-RU"/>
        </w:rPr>
        <w:t>г.</w:t>
      </w:r>
    </w:p>
    <w:p w:rsidR="00721598" w:rsidRPr="00A57301" w:rsidRDefault="00721598" w:rsidP="00A57301">
      <w:pPr>
        <w:spacing w:after="0" w:line="240" w:lineRule="auto"/>
        <w:jc w:val="both"/>
        <w:rPr>
          <w:rFonts w:ascii="Tahoma" w:eastAsia="Times New Roman" w:hAnsi="Tahoma" w:cs="Tahoma"/>
          <w:b/>
          <w:sz w:val="20"/>
          <w:szCs w:val="20"/>
          <w:lang w:eastAsia="ru-RU"/>
        </w:rPr>
      </w:pPr>
    </w:p>
    <w:p w:rsidR="00721598" w:rsidRPr="00A57301" w:rsidRDefault="00AE73F6" w:rsidP="00A57301">
      <w:pPr>
        <w:spacing w:after="0" w:line="240" w:lineRule="auto"/>
        <w:jc w:val="both"/>
        <w:rPr>
          <w:rFonts w:ascii="Tahoma" w:eastAsia="Times New Roman" w:hAnsi="Tahoma" w:cs="Tahoma"/>
          <w:sz w:val="20"/>
          <w:szCs w:val="20"/>
          <w:lang w:eastAsia="ru-RU"/>
        </w:rPr>
      </w:pPr>
      <w:r w:rsidRPr="00A57301">
        <w:rPr>
          <w:rFonts w:ascii="Tahoma" w:eastAsia="Times New Roman" w:hAnsi="Tahoma" w:cs="Tahoma"/>
          <w:b/>
          <w:sz w:val="20"/>
          <w:szCs w:val="20"/>
          <w:lang w:eastAsia="ru-RU"/>
        </w:rPr>
        <w:t>Акционерное общество «ЭнергосбыТ Плюс»</w:t>
      </w:r>
      <w:r w:rsidRPr="00A57301">
        <w:rPr>
          <w:rFonts w:ascii="Tahoma" w:eastAsia="Times New Roman" w:hAnsi="Tahoma" w:cs="Tahoma"/>
          <w:sz w:val="20"/>
          <w:szCs w:val="20"/>
          <w:lang w:eastAsia="ru-RU"/>
        </w:rPr>
        <w:t xml:space="preserve"> (сокращенное наименование: </w:t>
      </w:r>
      <w:r w:rsidRPr="00A57301">
        <w:rPr>
          <w:rFonts w:ascii="Tahoma" w:eastAsia="Times New Roman" w:hAnsi="Tahoma" w:cs="Tahoma"/>
          <w:b/>
          <w:sz w:val="20"/>
          <w:szCs w:val="20"/>
          <w:lang w:eastAsia="ru-RU"/>
        </w:rPr>
        <w:t>АО «ЭнергосбыТ Плюс»</w:t>
      </w:r>
      <w:r w:rsidRPr="00A57301">
        <w:rPr>
          <w:rFonts w:ascii="Tahoma" w:eastAsia="Times New Roman" w:hAnsi="Tahoma" w:cs="Tahoma"/>
          <w:sz w:val="20"/>
          <w:szCs w:val="20"/>
          <w:lang w:eastAsia="ru-RU"/>
        </w:rPr>
        <w:t>)</w:t>
      </w:r>
      <w:r w:rsidRPr="00A57301">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A57301">
        <w:rPr>
          <w:rFonts w:ascii="Tahoma" w:hAnsi="Tahoma" w:cs="Tahoma"/>
          <w:sz w:val="20"/>
          <w:szCs w:val="20"/>
        </w:rPr>
        <w:t>Рахимовича</w:t>
      </w:r>
      <w:proofErr w:type="spellEnd"/>
      <w:r w:rsidRPr="00A57301">
        <w:rPr>
          <w:rFonts w:ascii="Tahoma" w:hAnsi="Tahoma" w:cs="Tahoma"/>
          <w:sz w:val="20"/>
          <w:szCs w:val="20"/>
        </w:rPr>
        <w:t xml:space="preserve">, действующего на основании доверенности от 12.09.2022, </w:t>
      </w:r>
      <w:r w:rsidR="00721598" w:rsidRPr="00A57301">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A57301">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A57301">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A57301" w:rsidRDefault="00721598" w:rsidP="00A57301">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Предмет Договора</w:t>
      </w:r>
    </w:p>
    <w:p w:rsidR="00721598" w:rsidRPr="00A57301" w:rsidRDefault="00721598" w:rsidP="00A57301">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A57301">
        <w:rPr>
          <w:rFonts w:ascii="Tahoma" w:eastAsia="Times New Roman" w:hAnsi="Tahoma" w:cs="Tahoma"/>
          <w:sz w:val="20"/>
          <w:szCs w:val="20"/>
          <w:lang w:eastAsia="ru-RU"/>
        </w:rPr>
        <w:t xml:space="preserve">Поставщик обязуется передать в собственность Покупателю </w:t>
      </w:r>
      <w:r w:rsidR="005C3838" w:rsidRPr="00A57301">
        <w:rPr>
          <w:rFonts w:ascii="Tahoma" w:eastAsia="Times New Roman" w:hAnsi="Tahoma" w:cs="Tahoma"/>
          <w:sz w:val="20"/>
          <w:szCs w:val="20"/>
          <w:lang w:eastAsia="ru-RU"/>
        </w:rPr>
        <w:t>Системы хранения данных (СХД)</w:t>
      </w:r>
      <w:r w:rsidR="00220696" w:rsidRPr="00A57301">
        <w:rPr>
          <w:rFonts w:ascii="Tahoma" w:eastAsia="Times New Roman" w:hAnsi="Tahoma" w:cs="Tahoma"/>
          <w:sz w:val="20"/>
          <w:szCs w:val="20"/>
          <w:lang w:eastAsia="ru-RU"/>
        </w:rPr>
        <w:t xml:space="preserve"> </w:t>
      </w:r>
      <w:r w:rsidRPr="00A57301">
        <w:rPr>
          <w:rFonts w:ascii="Tahoma" w:eastAsia="Times New Roman" w:hAnsi="Tahoma" w:cs="Tahoma"/>
          <w:sz w:val="20"/>
          <w:szCs w:val="20"/>
          <w:lang w:eastAsia="ru-RU"/>
        </w:rPr>
        <w:t>(далее – Продукция), а Покупатель обязуется принять и</w:t>
      </w:r>
      <w:r w:rsidRPr="00A57301">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A57301" w:rsidRDefault="00721598" w:rsidP="00A57301">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kern w:val="24"/>
          <w:sz w:val="20"/>
          <w:szCs w:val="20"/>
          <w:lang w:eastAsia="ru-RU"/>
        </w:rPr>
        <w:t>Наименование</w:t>
      </w:r>
      <w:r w:rsidRPr="00A57301">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A57301">
        <w:rPr>
          <w:rFonts w:ascii="Tahoma" w:eastAsia="Times New Roman" w:hAnsi="Tahoma" w:cs="Tahoma"/>
          <w:sz w:val="20"/>
          <w:szCs w:val="20"/>
          <w:lang w:eastAsia="ar-SA"/>
        </w:rPr>
        <w:t xml:space="preserve"> </w:t>
      </w:r>
      <w:r w:rsidRPr="00A57301">
        <w:rPr>
          <w:rFonts w:ascii="Tahoma" w:hAnsi="Tahoma" w:cs="Tahoma"/>
          <w:sz w:val="20"/>
          <w:szCs w:val="20"/>
        </w:rPr>
        <w:t>В Спецификации также обязательно указывается страна происхождения Продукции.</w:t>
      </w:r>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p>
    <w:p w:rsidR="00721598" w:rsidRPr="00A57301" w:rsidRDefault="00721598" w:rsidP="00A57301">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Условия и порядок поставки продукции</w:t>
      </w:r>
    </w:p>
    <w:p w:rsidR="00721598" w:rsidRPr="00A57301" w:rsidRDefault="00721598" w:rsidP="00A57301">
      <w:pPr>
        <w:pStyle w:val="21"/>
        <w:numPr>
          <w:ilvl w:val="1"/>
          <w:numId w:val="5"/>
        </w:numPr>
        <w:tabs>
          <w:tab w:val="left" w:pos="411"/>
        </w:tabs>
        <w:spacing w:after="0" w:line="240" w:lineRule="auto"/>
        <w:ind w:left="0" w:firstLine="0"/>
        <w:rPr>
          <w:rFonts w:ascii="Tahoma" w:hAnsi="Tahoma" w:cs="Tahoma"/>
          <w:sz w:val="20"/>
        </w:rPr>
      </w:pPr>
      <w:r w:rsidRPr="00A57301">
        <w:rPr>
          <w:rFonts w:ascii="Tahoma" w:hAnsi="Tahoma" w:cs="Tahoma"/>
          <w:b/>
          <w:sz w:val="20"/>
        </w:rPr>
        <w:t xml:space="preserve"> Условия поставки: </w:t>
      </w:r>
      <w:r w:rsidRPr="00A57301">
        <w:rPr>
          <w:rFonts w:ascii="Tahoma" w:hAnsi="Tahoma" w:cs="Tahoma"/>
          <w:sz w:val="20"/>
        </w:rPr>
        <w:t xml:space="preserve">Поставщик обязуется поставить Продукцию </w:t>
      </w:r>
      <w:r w:rsidR="00EB2477" w:rsidRPr="00A57301">
        <w:rPr>
          <w:rFonts w:ascii="Tahoma" w:hAnsi="Tahoma" w:cs="Tahoma"/>
          <w:sz w:val="20"/>
        </w:rPr>
        <w:t>единовременно</w:t>
      </w:r>
      <w:r w:rsidRPr="00A57301">
        <w:rPr>
          <w:rFonts w:ascii="Tahoma" w:hAnsi="Tahoma" w:cs="Tahoma"/>
          <w:sz w:val="20"/>
        </w:rPr>
        <w:t xml:space="preserve"> на условиях: доставка Продукции до места доставки, указанного в Спецификации.</w:t>
      </w:r>
    </w:p>
    <w:p w:rsidR="006A72E2" w:rsidRPr="00A57301" w:rsidRDefault="00721598" w:rsidP="00A57301">
      <w:pPr>
        <w:numPr>
          <w:ilvl w:val="2"/>
          <w:numId w:val="5"/>
        </w:numPr>
        <w:tabs>
          <w:tab w:val="left" w:pos="139"/>
        </w:tabs>
        <w:spacing w:after="0" w:line="240" w:lineRule="auto"/>
        <w:ind w:left="0" w:firstLine="0"/>
        <w:jc w:val="both"/>
        <w:rPr>
          <w:rFonts w:ascii="Tahoma" w:hAnsi="Tahoma" w:cs="Tahoma"/>
          <w:sz w:val="20"/>
          <w:szCs w:val="20"/>
        </w:rPr>
      </w:pPr>
      <w:r w:rsidRPr="00A57301">
        <w:rPr>
          <w:rFonts w:ascii="Tahoma" w:hAnsi="Tahoma" w:cs="Tahoma"/>
          <w:b/>
          <w:sz w:val="20"/>
          <w:szCs w:val="20"/>
        </w:rPr>
        <w:t>Поставщик в счет Цены Договора обязуется</w:t>
      </w:r>
      <w:r w:rsidR="006A72E2" w:rsidRPr="00A57301">
        <w:rPr>
          <w:rFonts w:ascii="Tahoma" w:hAnsi="Tahoma" w:cs="Tahoma"/>
          <w:b/>
          <w:sz w:val="20"/>
          <w:szCs w:val="20"/>
        </w:rPr>
        <w:t>:</w:t>
      </w:r>
    </w:p>
    <w:p w:rsidR="00721598" w:rsidRPr="00A57301" w:rsidRDefault="00721598" w:rsidP="00A57301">
      <w:pPr>
        <w:tabs>
          <w:tab w:val="left" w:pos="139"/>
        </w:tabs>
        <w:spacing w:after="0" w:line="240" w:lineRule="auto"/>
        <w:jc w:val="both"/>
        <w:rPr>
          <w:rFonts w:ascii="Tahoma" w:hAnsi="Tahoma" w:cs="Tahoma"/>
          <w:sz w:val="20"/>
          <w:szCs w:val="20"/>
        </w:rPr>
      </w:pPr>
      <w:r w:rsidRPr="00A57301">
        <w:rPr>
          <w:rFonts w:ascii="Tahoma" w:hAnsi="Tahoma" w:cs="Tahoma"/>
          <w:b/>
          <w:sz w:val="20"/>
          <w:szCs w:val="20"/>
        </w:rPr>
        <w:t xml:space="preserve"> </w:t>
      </w:r>
      <w:r w:rsidRPr="00A57301">
        <w:rPr>
          <w:rFonts w:ascii="Tahoma" w:hAnsi="Tahoma" w:cs="Tahoma"/>
          <w:sz w:val="20"/>
          <w:szCs w:val="20"/>
        </w:rPr>
        <w:t>доставить Продукцию в место доставки</w:t>
      </w:r>
      <w:r w:rsidRPr="00A57301">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A57301">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A57301" w:rsidRDefault="00721598" w:rsidP="00A57301">
      <w:pPr>
        <w:numPr>
          <w:ilvl w:val="2"/>
          <w:numId w:val="5"/>
        </w:numPr>
        <w:tabs>
          <w:tab w:val="left" w:pos="139"/>
          <w:tab w:val="left" w:pos="551"/>
        </w:tabs>
        <w:spacing w:after="0" w:line="240" w:lineRule="auto"/>
        <w:ind w:left="0" w:firstLine="0"/>
        <w:rPr>
          <w:rFonts w:ascii="Tahoma" w:hAnsi="Tahoma" w:cs="Tahoma"/>
          <w:sz w:val="20"/>
          <w:szCs w:val="20"/>
        </w:rPr>
      </w:pPr>
      <w:r w:rsidRPr="00A57301">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A57301">
        <w:rPr>
          <w:rFonts w:ascii="Tahoma" w:hAnsi="Tahoma" w:cs="Tahoma"/>
          <w:sz w:val="20"/>
          <w:szCs w:val="20"/>
        </w:rPr>
        <w:t xml:space="preserve"> </w:t>
      </w:r>
      <w:r w:rsidRPr="00A57301">
        <w:rPr>
          <w:rFonts w:ascii="Tahoma" w:hAnsi="Tahoma" w:cs="Tahoma"/>
          <w:sz w:val="20"/>
          <w:szCs w:val="20"/>
        </w:rPr>
        <w:t xml:space="preserve">в течение 48 часов с момента прибытия Продукции (транспортного средства) в место доставки. </w:t>
      </w:r>
    </w:p>
    <w:p w:rsidR="00DE6D6D" w:rsidRPr="00A57301" w:rsidRDefault="00DE6D6D" w:rsidP="00A57301">
      <w:pPr>
        <w:tabs>
          <w:tab w:val="left" w:pos="139"/>
          <w:tab w:val="left" w:pos="551"/>
        </w:tabs>
        <w:spacing w:after="0" w:line="240" w:lineRule="auto"/>
        <w:rPr>
          <w:rFonts w:ascii="Tahoma" w:hAnsi="Tahoma" w:cs="Tahoma"/>
          <w:sz w:val="20"/>
          <w:szCs w:val="20"/>
        </w:rPr>
      </w:pPr>
      <w:r w:rsidRPr="00A57301">
        <w:rPr>
          <w:rFonts w:ascii="Tahoma" w:hAnsi="Tahoma" w:cs="Tahoma"/>
          <w:sz w:val="20"/>
          <w:szCs w:val="20"/>
        </w:rPr>
        <w:t xml:space="preserve">2.1.3. Осуществить распаковку и установку </w:t>
      </w:r>
      <w:r w:rsidR="006A72E2" w:rsidRPr="00A57301">
        <w:rPr>
          <w:rFonts w:ascii="Tahoma" w:hAnsi="Tahoma" w:cs="Tahoma"/>
          <w:sz w:val="20"/>
          <w:szCs w:val="20"/>
        </w:rPr>
        <w:t>Продукции</w:t>
      </w:r>
      <w:r w:rsidR="002A203F" w:rsidRPr="00A57301">
        <w:rPr>
          <w:rFonts w:ascii="Tahoma" w:hAnsi="Tahoma" w:cs="Tahoma"/>
          <w:sz w:val="20"/>
          <w:szCs w:val="20"/>
        </w:rPr>
        <w:t xml:space="preserve"> </w:t>
      </w:r>
      <w:r w:rsidRPr="00A57301">
        <w:rPr>
          <w:rFonts w:ascii="Tahoma" w:hAnsi="Tahoma" w:cs="Tahoma"/>
          <w:sz w:val="20"/>
          <w:szCs w:val="20"/>
        </w:rPr>
        <w:t>в стойку, обозначенную Покупателем</w:t>
      </w:r>
      <w:r w:rsidR="006A72E2" w:rsidRPr="00A57301">
        <w:rPr>
          <w:rFonts w:ascii="Tahoma" w:hAnsi="Tahoma" w:cs="Tahoma"/>
          <w:sz w:val="20"/>
          <w:szCs w:val="20"/>
        </w:rPr>
        <w:t>.</w:t>
      </w:r>
    </w:p>
    <w:p w:rsidR="00DE6D6D" w:rsidRPr="00A57301" w:rsidRDefault="002A203F" w:rsidP="00A57301">
      <w:pPr>
        <w:pStyle w:val="a6"/>
        <w:numPr>
          <w:ilvl w:val="2"/>
          <w:numId w:val="8"/>
        </w:numPr>
        <w:tabs>
          <w:tab w:val="left" w:pos="139"/>
          <w:tab w:val="left" w:pos="551"/>
        </w:tabs>
        <w:spacing w:line="240" w:lineRule="auto"/>
        <w:ind w:left="0" w:firstLine="0"/>
        <w:rPr>
          <w:rFonts w:ascii="Tahoma" w:hAnsi="Tahoma" w:cs="Tahoma"/>
          <w:sz w:val="20"/>
        </w:rPr>
      </w:pPr>
      <w:r w:rsidRPr="00A57301">
        <w:rPr>
          <w:rFonts w:ascii="Tahoma" w:hAnsi="Tahoma" w:cs="Tahoma"/>
          <w:sz w:val="20"/>
        </w:rPr>
        <w:t>Осуществить к</w:t>
      </w:r>
      <w:r w:rsidR="00DE6D6D" w:rsidRPr="00A57301">
        <w:rPr>
          <w:rFonts w:ascii="Tahoma" w:hAnsi="Tahoma" w:cs="Tahoma"/>
          <w:sz w:val="20"/>
        </w:rPr>
        <w:t>абельное подключение всех компонентов Продукции с испол</w:t>
      </w:r>
      <w:r w:rsidR="006A72E2" w:rsidRPr="00A57301">
        <w:rPr>
          <w:rFonts w:ascii="Tahoma" w:hAnsi="Tahoma" w:cs="Tahoma"/>
          <w:sz w:val="20"/>
        </w:rPr>
        <w:t>ьзованием материалов Поставщика.</w:t>
      </w:r>
    </w:p>
    <w:p w:rsidR="00DE6D6D" w:rsidRPr="00A57301" w:rsidRDefault="00DE6D6D" w:rsidP="00A57301">
      <w:pPr>
        <w:numPr>
          <w:ilvl w:val="2"/>
          <w:numId w:val="8"/>
        </w:numPr>
        <w:tabs>
          <w:tab w:val="left" w:pos="139"/>
          <w:tab w:val="left" w:pos="551"/>
        </w:tabs>
        <w:spacing w:after="0" w:line="240" w:lineRule="auto"/>
        <w:ind w:left="0" w:firstLine="0"/>
        <w:rPr>
          <w:rFonts w:ascii="Tahoma" w:hAnsi="Tahoma" w:cs="Tahoma"/>
          <w:sz w:val="20"/>
          <w:szCs w:val="20"/>
        </w:rPr>
      </w:pPr>
      <w:r w:rsidRPr="00A57301">
        <w:rPr>
          <w:rFonts w:ascii="Tahoma" w:hAnsi="Tahoma" w:cs="Tahoma"/>
          <w:sz w:val="20"/>
          <w:szCs w:val="20"/>
        </w:rPr>
        <w:t>Подключ</w:t>
      </w:r>
      <w:r w:rsidR="002A203F" w:rsidRPr="00A57301">
        <w:rPr>
          <w:rFonts w:ascii="Tahoma" w:hAnsi="Tahoma" w:cs="Tahoma"/>
          <w:sz w:val="20"/>
          <w:szCs w:val="20"/>
        </w:rPr>
        <w:t>ить</w:t>
      </w:r>
      <w:r w:rsidRPr="00A57301">
        <w:rPr>
          <w:rFonts w:ascii="Tahoma" w:hAnsi="Tahoma" w:cs="Tahoma"/>
          <w:sz w:val="20"/>
          <w:szCs w:val="20"/>
        </w:rPr>
        <w:t xml:space="preserve"> Продукци</w:t>
      </w:r>
      <w:r w:rsidR="002A203F" w:rsidRPr="00A57301">
        <w:rPr>
          <w:rFonts w:ascii="Tahoma" w:hAnsi="Tahoma" w:cs="Tahoma"/>
          <w:sz w:val="20"/>
          <w:szCs w:val="20"/>
        </w:rPr>
        <w:t>ю</w:t>
      </w:r>
      <w:r w:rsidRPr="00A57301">
        <w:rPr>
          <w:rFonts w:ascii="Tahoma" w:hAnsi="Tahoma" w:cs="Tahoma"/>
          <w:sz w:val="20"/>
          <w:szCs w:val="20"/>
        </w:rPr>
        <w:t xml:space="preserve"> к инфраструктуре Покупателя с использованием материалов Поставщика</w:t>
      </w:r>
      <w:r w:rsidR="006A72E2" w:rsidRPr="00A57301">
        <w:rPr>
          <w:rFonts w:ascii="Tahoma" w:hAnsi="Tahoma" w:cs="Tahoma"/>
          <w:sz w:val="20"/>
          <w:szCs w:val="20"/>
        </w:rPr>
        <w:t>.</w:t>
      </w:r>
    </w:p>
    <w:p w:rsidR="00DE6D6D" w:rsidRPr="00A57301" w:rsidRDefault="00043D5C" w:rsidP="00A57301">
      <w:pPr>
        <w:numPr>
          <w:ilvl w:val="2"/>
          <w:numId w:val="8"/>
        </w:numPr>
        <w:tabs>
          <w:tab w:val="left" w:pos="139"/>
          <w:tab w:val="left" w:pos="551"/>
        </w:tabs>
        <w:spacing w:after="0" w:line="240" w:lineRule="auto"/>
        <w:ind w:left="0" w:firstLine="0"/>
        <w:rPr>
          <w:rFonts w:ascii="Tahoma" w:hAnsi="Tahoma" w:cs="Tahoma"/>
          <w:sz w:val="20"/>
          <w:szCs w:val="20"/>
        </w:rPr>
      </w:pPr>
      <w:r w:rsidRPr="00A57301">
        <w:rPr>
          <w:rFonts w:ascii="Tahoma" w:hAnsi="Tahoma" w:cs="Tahoma"/>
          <w:sz w:val="20"/>
          <w:szCs w:val="20"/>
        </w:rPr>
        <w:t>Осуществить п</w:t>
      </w:r>
      <w:r w:rsidR="00DE6D6D" w:rsidRPr="00A57301">
        <w:rPr>
          <w:rFonts w:ascii="Tahoma" w:hAnsi="Tahoma" w:cs="Tahoma"/>
          <w:sz w:val="20"/>
          <w:szCs w:val="20"/>
        </w:rPr>
        <w:t>ервичную настройку Продукции по конфигурации, указанной Покупателем</w:t>
      </w:r>
      <w:r w:rsidR="006A72E2" w:rsidRPr="00A57301">
        <w:rPr>
          <w:rFonts w:ascii="Tahoma" w:hAnsi="Tahoma" w:cs="Tahoma"/>
          <w:sz w:val="20"/>
          <w:szCs w:val="20"/>
        </w:rPr>
        <w:t>.</w:t>
      </w:r>
    </w:p>
    <w:p w:rsidR="00DE6D6D" w:rsidRPr="00A57301" w:rsidRDefault="00DE6D6D" w:rsidP="00A57301">
      <w:pPr>
        <w:tabs>
          <w:tab w:val="left" w:pos="139"/>
          <w:tab w:val="left" w:pos="551"/>
        </w:tabs>
        <w:spacing w:after="0" w:line="240" w:lineRule="auto"/>
        <w:rPr>
          <w:rFonts w:ascii="Tahoma" w:hAnsi="Tahoma" w:cs="Tahoma"/>
          <w:sz w:val="20"/>
          <w:szCs w:val="20"/>
        </w:rPr>
      </w:pPr>
    </w:p>
    <w:p w:rsidR="00721598" w:rsidRPr="00A57301" w:rsidRDefault="00721598" w:rsidP="00A57301">
      <w:pPr>
        <w:pStyle w:val="a6"/>
        <w:numPr>
          <w:ilvl w:val="1"/>
          <w:numId w:val="8"/>
        </w:numPr>
        <w:tabs>
          <w:tab w:val="left" w:pos="139"/>
        </w:tabs>
        <w:spacing w:line="240" w:lineRule="auto"/>
        <w:ind w:left="0" w:firstLine="0"/>
        <w:rPr>
          <w:rFonts w:ascii="Tahoma" w:hAnsi="Tahoma" w:cs="Tahoma"/>
          <w:b/>
          <w:snapToGrid w:val="0"/>
          <w:kern w:val="24"/>
          <w:sz w:val="20"/>
        </w:rPr>
      </w:pPr>
      <w:r w:rsidRPr="00A57301">
        <w:rPr>
          <w:rFonts w:ascii="Tahoma" w:hAnsi="Tahoma" w:cs="Tahoma"/>
          <w:b/>
          <w:sz w:val="20"/>
        </w:rPr>
        <w:t xml:space="preserve">Срок поставки </w:t>
      </w:r>
      <w:r w:rsidR="00A75F86" w:rsidRPr="00A57301">
        <w:rPr>
          <w:rFonts w:ascii="Tahoma" w:hAnsi="Tahoma" w:cs="Tahoma"/>
          <w:b/>
          <w:sz w:val="20"/>
        </w:rPr>
        <w:t>Продукции установлен</w:t>
      </w:r>
      <w:r w:rsidRPr="00A57301">
        <w:rPr>
          <w:rFonts w:ascii="Tahoma" w:hAnsi="Tahoma" w:cs="Tahoma"/>
          <w:b/>
          <w:sz w:val="20"/>
        </w:rPr>
        <w:t xml:space="preserve">(ы) в Спецификации </w:t>
      </w:r>
      <w:r w:rsidRPr="00A57301">
        <w:rPr>
          <w:rFonts w:ascii="Tahoma" w:hAnsi="Tahoma" w:cs="Tahoma"/>
          <w:sz w:val="20"/>
        </w:rPr>
        <w:t>(Приложение №1к Договору)</w:t>
      </w:r>
      <w:r w:rsidRPr="00A57301">
        <w:rPr>
          <w:rFonts w:ascii="Tahoma" w:hAnsi="Tahoma" w:cs="Tahoma"/>
          <w:snapToGrid w:val="0"/>
          <w:kern w:val="24"/>
          <w:sz w:val="20"/>
        </w:rPr>
        <w:t>.</w:t>
      </w:r>
    </w:p>
    <w:p w:rsidR="00721598" w:rsidRPr="00A57301" w:rsidRDefault="00721598" w:rsidP="00A57301">
      <w:pPr>
        <w:pStyle w:val="a6"/>
        <w:numPr>
          <w:ilvl w:val="2"/>
          <w:numId w:val="9"/>
        </w:numPr>
        <w:tabs>
          <w:tab w:val="left" w:pos="-284"/>
          <w:tab w:val="left" w:pos="-158"/>
        </w:tabs>
        <w:spacing w:line="240" w:lineRule="auto"/>
        <w:ind w:left="0" w:firstLine="0"/>
        <w:rPr>
          <w:rFonts w:ascii="Tahoma" w:hAnsi="Tahoma" w:cs="Tahoma"/>
          <w:sz w:val="20"/>
        </w:rPr>
      </w:pPr>
      <w:r w:rsidRPr="00A57301">
        <w:rPr>
          <w:rFonts w:ascii="Tahoma" w:hAnsi="Tahoma" w:cs="Tahoma"/>
          <w:snapToGrid w:val="0"/>
          <w:sz w:val="20"/>
          <w:lang w:eastAsia="ar-SA"/>
        </w:rPr>
        <w:t>Досрочная поставка: в соответствии с п.2.2.5. Общих условий.</w:t>
      </w:r>
    </w:p>
    <w:p w:rsidR="00721598" w:rsidRPr="00A57301" w:rsidRDefault="00721598" w:rsidP="00A57301">
      <w:pPr>
        <w:pStyle w:val="a6"/>
        <w:numPr>
          <w:ilvl w:val="2"/>
          <w:numId w:val="9"/>
        </w:numPr>
        <w:tabs>
          <w:tab w:val="left" w:pos="-284"/>
          <w:tab w:val="left" w:pos="-158"/>
        </w:tabs>
        <w:spacing w:line="240" w:lineRule="auto"/>
        <w:ind w:left="0" w:firstLine="0"/>
        <w:rPr>
          <w:rFonts w:ascii="Tahoma" w:hAnsi="Tahoma" w:cs="Tahoma"/>
          <w:sz w:val="20"/>
        </w:rPr>
      </w:pPr>
      <w:r w:rsidRPr="00A57301">
        <w:rPr>
          <w:rFonts w:ascii="Tahoma" w:hAnsi="Tahoma" w:cs="Tahoma"/>
          <w:sz w:val="20"/>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A57301" w:rsidRDefault="00721598" w:rsidP="00A57301">
      <w:pPr>
        <w:tabs>
          <w:tab w:val="left" w:pos="-284"/>
          <w:tab w:val="left" w:pos="-158"/>
        </w:tabs>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A57301">
        <w:rPr>
          <w:rFonts w:ascii="Tahoma" w:eastAsia="Times New Roman" w:hAnsi="Tahoma" w:cs="Tahoma"/>
          <w:sz w:val="20"/>
          <w:szCs w:val="20"/>
          <w:lang w:eastAsia="ru-RU"/>
        </w:rPr>
        <w:t>с этих убытков</w:t>
      </w:r>
      <w:r w:rsidRPr="00A57301">
        <w:rPr>
          <w:rFonts w:ascii="Tahoma" w:eastAsia="Times New Roman" w:hAnsi="Tahoma" w:cs="Tahoma"/>
          <w:sz w:val="20"/>
          <w:szCs w:val="20"/>
          <w:lang w:eastAsia="ru-RU"/>
        </w:rPr>
        <w:t>.</w:t>
      </w:r>
    </w:p>
    <w:p w:rsidR="003E7F58" w:rsidRPr="00A57301" w:rsidRDefault="00721598" w:rsidP="00A57301">
      <w:pPr>
        <w:widowControl w:val="0"/>
        <w:numPr>
          <w:ilvl w:val="1"/>
          <w:numId w:val="9"/>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57301">
        <w:rPr>
          <w:rFonts w:ascii="Tahoma" w:hAnsi="Tahoma" w:cs="Tahoma"/>
          <w:b/>
          <w:sz w:val="20"/>
          <w:szCs w:val="20"/>
        </w:rPr>
        <w:t xml:space="preserve">Приостановка исполнения Договора/поставки продукции: </w:t>
      </w:r>
      <w:r w:rsidR="003E7F58" w:rsidRPr="00A57301">
        <w:rPr>
          <w:rFonts w:ascii="Tahoma" w:hAnsi="Tahoma" w:cs="Tahoma"/>
          <w:kern w:val="24"/>
          <w:sz w:val="20"/>
          <w:szCs w:val="20"/>
        </w:rPr>
        <w:t>не применяется</w:t>
      </w:r>
      <w:r w:rsidR="003E7F58" w:rsidRPr="00A57301">
        <w:rPr>
          <w:rFonts w:ascii="Tahoma" w:hAnsi="Tahoma" w:cs="Tahoma"/>
          <w:sz w:val="20"/>
          <w:szCs w:val="20"/>
        </w:rPr>
        <w:t>.</w:t>
      </w:r>
    </w:p>
    <w:p w:rsidR="00721598" w:rsidRPr="00A57301" w:rsidRDefault="00721598" w:rsidP="00A57301">
      <w:pPr>
        <w:widowControl w:val="0"/>
        <w:numPr>
          <w:ilvl w:val="1"/>
          <w:numId w:val="9"/>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b/>
          <w:sz w:val="20"/>
          <w:szCs w:val="20"/>
          <w:lang w:eastAsia="ru-RU"/>
        </w:rPr>
        <w:t>Порядок отгрузки Продукции</w:t>
      </w:r>
      <w:r w:rsidRPr="00A57301">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A57301">
        <w:rPr>
          <w:rFonts w:ascii="Tahoma" w:eastAsia="Times New Roman" w:hAnsi="Tahoma" w:cs="Tahoma"/>
          <w:sz w:val="20"/>
          <w:szCs w:val="20"/>
          <w:lang w:eastAsia="ru-RU"/>
        </w:rPr>
        <w:t>10</w:t>
      </w:r>
      <w:r w:rsidRPr="00A57301">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A57301" w:rsidRDefault="00721598" w:rsidP="00A57301">
      <w:pPr>
        <w:pStyle w:val="a6"/>
        <w:numPr>
          <w:ilvl w:val="2"/>
          <w:numId w:val="9"/>
        </w:numPr>
        <w:tabs>
          <w:tab w:val="left" w:pos="139"/>
        </w:tabs>
        <w:spacing w:line="240" w:lineRule="auto"/>
        <w:ind w:left="0" w:firstLine="0"/>
        <w:rPr>
          <w:rFonts w:ascii="Tahoma" w:hAnsi="Tahoma" w:cs="Tahoma"/>
          <w:b/>
          <w:sz w:val="20"/>
        </w:rPr>
      </w:pPr>
      <w:r w:rsidRPr="00A57301">
        <w:rPr>
          <w:rFonts w:ascii="Tahoma" w:hAnsi="Tahoma" w:cs="Tahoma"/>
          <w:b/>
          <w:sz w:val="20"/>
        </w:rPr>
        <w:t xml:space="preserve">Требования к упаковке. </w:t>
      </w:r>
      <w:r w:rsidRPr="00A57301">
        <w:rPr>
          <w:rFonts w:ascii="Tahoma" w:hAnsi="Tahoma" w:cs="Tahoma"/>
          <w:sz w:val="20"/>
        </w:rPr>
        <w:t>Упаковка Продукции должна соответствовать: Общим требованиям, установленным в</w:t>
      </w:r>
      <w:r w:rsidRPr="00A57301">
        <w:rPr>
          <w:rFonts w:ascii="Tahoma" w:hAnsi="Tahoma" w:cs="Tahoma"/>
          <w:b/>
          <w:sz w:val="20"/>
        </w:rPr>
        <w:t xml:space="preserve"> </w:t>
      </w:r>
      <w:r w:rsidRPr="00A57301">
        <w:rPr>
          <w:rFonts w:ascii="Tahoma" w:hAnsi="Tahoma" w:cs="Tahoma"/>
          <w:sz w:val="20"/>
        </w:rPr>
        <w:t>Спецификации к Договору.</w:t>
      </w:r>
    </w:p>
    <w:p w:rsidR="00721598" w:rsidRPr="00A57301" w:rsidRDefault="00721598" w:rsidP="00A57301">
      <w:pPr>
        <w:numPr>
          <w:ilvl w:val="2"/>
          <w:numId w:val="9"/>
        </w:numPr>
        <w:tabs>
          <w:tab w:val="left" w:pos="139"/>
        </w:tabs>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b/>
          <w:sz w:val="20"/>
          <w:szCs w:val="20"/>
          <w:lang w:eastAsia="ru-RU"/>
        </w:rPr>
        <w:t>Способ поставки.</w:t>
      </w:r>
      <w:r w:rsidRPr="00A57301">
        <w:rPr>
          <w:rFonts w:ascii="Tahoma" w:eastAsia="Times New Roman" w:hAnsi="Tahoma" w:cs="Tahoma"/>
          <w:sz w:val="20"/>
          <w:szCs w:val="20"/>
          <w:lang w:eastAsia="ru-RU"/>
        </w:rPr>
        <w:t xml:space="preserve"> Доставка Продукции осуществляется</w:t>
      </w:r>
      <w:r w:rsidR="00B975C5" w:rsidRPr="00A57301">
        <w:rPr>
          <w:rFonts w:ascii="Tahoma" w:eastAsia="Times New Roman" w:hAnsi="Tahoma" w:cs="Tahoma"/>
          <w:sz w:val="20"/>
          <w:szCs w:val="20"/>
          <w:lang w:eastAsia="ru-RU"/>
        </w:rPr>
        <w:t xml:space="preserve"> автомобильным транспортом</w:t>
      </w:r>
      <w:r w:rsidRPr="00A57301">
        <w:rPr>
          <w:rFonts w:ascii="Tahoma" w:eastAsia="Times New Roman" w:hAnsi="Tahoma" w:cs="Tahoma"/>
          <w:sz w:val="20"/>
          <w:szCs w:val="20"/>
          <w:lang w:eastAsia="ru-RU"/>
        </w:rPr>
        <w:t>.</w:t>
      </w:r>
    </w:p>
    <w:p w:rsidR="00721598" w:rsidRPr="00A57301" w:rsidRDefault="00721598" w:rsidP="00A57301">
      <w:pPr>
        <w:numPr>
          <w:ilvl w:val="1"/>
          <w:numId w:val="9"/>
        </w:numPr>
        <w:tabs>
          <w:tab w:val="left" w:pos="139"/>
        </w:tabs>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b/>
          <w:sz w:val="20"/>
          <w:szCs w:val="20"/>
          <w:lang w:eastAsia="ru-RU"/>
        </w:rPr>
        <w:t>Сопроводительные документы.</w:t>
      </w:r>
      <w:r w:rsidRPr="00A57301">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A57301" w:rsidRDefault="00B975C5" w:rsidP="00A57301">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A57301" w:rsidRDefault="00721598" w:rsidP="00A57301">
      <w:pPr>
        <w:pStyle w:val="21"/>
        <w:widowControl w:val="0"/>
        <w:numPr>
          <w:ilvl w:val="1"/>
          <w:numId w:val="9"/>
        </w:numPr>
        <w:tabs>
          <w:tab w:val="left" w:pos="139"/>
          <w:tab w:val="left" w:pos="567"/>
        </w:tabs>
        <w:spacing w:after="0" w:line="240" w:lineRule="auto"/>
        <w:ind w:left="0" w:firstLine="0"/>
        <w:rPr>
          <w:rFonts w:ascii="Tahoma" w:hAnsi="Tahoma" w:cs="Tahoma"/>
          <w:sz w:val="20"/>
        </w:rPr>
      </w:pPr>
      <w:r w:rsidRPr="00A57301">
        <w:rPr>
          <w:rFonts w:ascii="Tahoma" w:hAnsi="Tahoma" w:cs="Tahoma"/>
          <w:b/>
          <w:sz w:val="20"/>
        </w:rPr>
        <w:t xml:space="preserve"> Приемка Продукции по количеству </w:t>
      </w:r>
      <w:r w:rsidR="00B975C5" w:rsidRPr="00A57301">
        <w:rPr>
          <w:rFonts w:ascii="Tahoma" w:hAnsi="Tahoma" w:cs="Tahoma"/>
          <w:sz w:val="20"/>
        </w:rPr>
        <w:t>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w:t>
      </w:r>
      <w:ins w:id="1" w:author="Поварницын Игорь Васильевич" w:date="2025-10-14T08:47:00Z">
        <w:r w:rsidR="00801207">
          <w:rPr>
            <w:rFonts w:ascii="Tahoma" w:hAnsi="Tahoma" w:cs="Tahoma"/>
            <w:sz w:val="20"/>
          </w:rPr>
          <w:t xml:space="preserve"> и выполнения</w:t>
        </w:r>
      </w:ins>
      <w:ins w:id="2" w:author="Поварницын Игорь Васильевич" w:date="2025-10-14T12:19:00Z">
        <w:r w:rsidR="00113FE3">
          <w:rPr>
            <w:rFonts w:ascii="Tahoma" w:hAnsi="Tahoma" w:cs="Tahoma"/>
            <w:sz w:val="20"/>
          </w:rPr>
          <w:t xml:space="preserve"> обязательств, предусмотренных</w:t>
        </w:r>
      </w:ins>
      <w:ins w:id="3" w:author="Поварницын Игорь Васильевич" w:date="2025-10-14T08:47:00Z">
        <w:r w:rsidR="00801207">
          <w:rPr>
            <w:rFonts w:ascii="Tahoma" w:hAnsi="Tahoma" w:cs="Tahoma"/>
            <w:sz w:val="20"/>
          </w:rPr>
          <w:t xml:space="preserve"> пункт</w:t>
        </w:r>
      </w:ins>
      <w:ins w:id="4" w:author="Поварницын Игорь Васильевич" w:date="2025-10-14T12:19:00Z">
        <w:r w:rsidR="00113FE3">
          <w:rPr>
            <w:rFonts w:ascii="Tahoma" w:hAnsi="Tahoma" w:cs="Tahoma"/>
            <w:sz w:val="20"/>
          </w:rPr>
          <w:t>ами</w:t>
        </w:r>
      </w:ins>
      <w:ins w:id="5" w:author="Поварницын Игорь Васильевич" w:date="2025-10-14T08:47:00Z">
        <w:r w:rsidR="00801207">
          <w:rPr>
            <w:rFonts w:ascii="Tahoma" w:hAnsi="Tahoma" w:cs="Tahoma"/>
            <w:sz w:val="20"/>
          </w:rPr>
          <w:t xml:space="preserve"> 2.1.3-2.1.6 Договора</w:t>
        </w:r>
      </w:ins>
      <w:r w:rsidR="00B975C5" w:rsidRPr="00A57301">
        <w:rPr>
          <w:rFonts w:ascii="Tahoma" w:hAnsi="Tahoma" w:cs="Tahoma"/>
          <w:sz w:val="20"/>
        </w:rPr>
        <w:t xml:space="preserve">.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A57301">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A57301">
        <w:rPr>
          <w:rFonts w:ascii="Tahoma" w:eastAsia="Calibri" w:hAnsi="Tahoma" w:cs="Tahoma"/>
          <w:iCs/>
          <w:sz w:val="20"/>
          <w:lang w:eastAsia="en-US"/>
        </w:rPr>
        <w:t>полностью поставленной</w:t>
      </w:r>
      <w:r w:rsidR="00B975C5" w:rsidRPr="00A57301">
        <w:rPr>
          <w:rFonts w:ascii="Tahoma" w:eastAsia="Calibri" w:hAnsi="Tahoma" w:cs="Tahoma"/>
          <w:color w:val="FF0000"/>
          <w:sz w:val="20"/>
          <w:lang w:eastAsia="en-US"/>
        </w:rPr>
        <w:t xml:space="preserve"> </w:t>
      </w:r>
      <w:r w:rsidR="00B975C5" w:rsidRPr="00A57301">
        <w:rPr>
          <w:rFonts w:ascii="Tahoma" w:eastAsia="Calibri" w:hAnsi="Tahoma" w:cs="Tahoma"/>
          <w:iCs/>
          <w:sz w:val="20"/>
          <w:lang w:eastAsia="en-US"/>
        </w:rPr>
        <w:t>Продукции.</w:t>
      </w:r>
    </w:p>
    <w:p w:rsidR="00B975C5" w:rsidRPr="00A57301" w:rsidRDefault="00B975C5" w:rsidP="00A57301">
      <w:pPr>
        <w:pStyle w:val="21"/>
        <w:widowControl w:val="0"/>
        <w:tabs>
          <w:tab w:val="left" w:pos="139"/>
          <w:tab w:val="left" w:pos="567"/>
        </w:tabs>
        <w:spacing w:after="0" w:line="240" w:lineRule="auto"/>
        <w:ind w:firstLine="0"/>
        <w:rPr>
          <w:rFonts w:ascii="Tahoma" w:hAnsi="Tahoma" w:cs="Tahoma"/>
          <w:sz w:val="20"/>
        </w:rPr>
      </w:pPr>
      <w:r w:rsidRPr="00A57301">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A57301" w:rsidRDefault="00B975C5" w:rsidP="00A57301">
      <w:pPr>
        <w:pStyle w:val="21"/>
        <w:widowControl w:val="0"/>
        <w:tabs>
          <w:tab w:val="left" w:pos="139"/>
          <w:tab w:val="left" w:pos="567"/>
        </w:tabs>
        <w:spacing w:after="0" w:line="240" w:lineRule="auto"/>
        <w:ind w:firstLine="0"/>
        <w:rPr>
          <w:rFonts w:ascii="Tahoma" w:hAnsi="Tahoma" w:cs="Tahoma"/>
          <w:sz w:val="20"/>
        </w:rPr>
      </w:pPr>
      <w:r w:rsidRPr="00A57301">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A57301" w:rsidRDefault="00721598" w:rsidP="00A57301">
      <w:pPr>
        <w:pStyle w:val="21"/>
        <w:widowControl w:val="0"/>
        <w:numPr>
          <w:ilvl w:val="2"/>
          <w:numId w:val="9"/>
        </w:numPr>
        <w:tabs>
          <w:tab w:val="left" w:pos="567"/>
        </w:tabs>
        <w:spacing w:after="0" w:line="240" w:lineRule="auto"/>
        <w:ind w:left="0" w:firstLine="0"/>
        <w:rPr>
          <w:rFonts w:ascii="Tahoma" w:hAnsi="Tahoma" w:cs="Tahoma"/>
          <w:sz w:val="20"/>
        </w:rPr>
      </w:pPr>
      <w:r w:rsidRPr="00A57301">
        <w:rPr>
          <w:rFonts w:ascii="Tahoma" w:hAnsi="Tahoma" w:cs="Tahoma"/>
          <w:b/>
          <w:sz w:val="20"/>
        </w:rPr>
        <w:t xml:space="preserve">Приемка Продукции по качеству </w:t>
      </w:r>
      <w:r w:rsidR="00F43D30" w:rsidRPr="00A57301">
        <w:rPr>
          <w:rFonts w:ascii="Tahoma" w:hAnsi="Tahoma" w:cs="Tahoma"/>
          <w:sz w:val="20"/>
        </w:rPr>
        <w:t xml:space="preserve">производится </w:t>
      </w:r>
      <w:del w:id="6" w:author="Поварницын Игорь Васильевич" w:date="2025-10-14T12:21:00Z">
        <w:r w:rsidR="00F43D30" w:rsidRPr="00A57301" w:rsidDel="00113FE3">
          <w:rPr>
            <w:rFonts w:ascii="Tahoma" w:hAnsi="Tahoma" w:cs="Tahoma"/>
            <w:sz w:val="20"/>
          </w:rPr>
          <w:delText xml:space="preserve">при приемке Продукции по количеству </w:delText>
        </w:r>
      </w:del>
      <w:ins w:id="7" w:author="Поварницын Игорь Васильевич" w:date="2025-10-14T08:45:00Z">
        <w:r w:rsidR="00801207">
          <w:rPr>
            <w:rFonts w:ascii="Tahoma" w:hAnsi="Tahoma" w:cs="Tahoma"/>
            <w:sz w:val="20"/>
          </w:rPr>
          <w:t>после выполнения Поставщиком всех пунктов Статьи 2 Договора,</w:t>
        </w:r>
      </w:ins>
      <w:del w:id="8" w:author="Поварницын Игорь Васильевич" w:date="2025-10-14T12:22:00Z">
        <w:r w:rsidR="00F43D30" w:rsidRPr="00A57301" w:rsidDel="002D0172">
          <w:rPr>
            <w:rFonts w:ascii="Tahoma" w:hAnsi="Tahoma" w:cs="Tahoma"/>
            <w:sz w:val="20"/>
          </w:rPr>
          <w:delText>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delText>
        </w:r>
      </w:del>
      <w:r w:rsidR="00F43D30" w:rsidRPr="00A57301">
        <w:rPr>
          <w:rFonts w:ascii="Tahoma" w:hAnsi="Tahoma" w:cs="Tahoma"/>
          <w:sz w:val="20"/>
        </w:rPr>
        <w:t>.</w:t>
      </w:r>
    </w:p>
    <w:p w:rsidR="00F43D30" w:rsidRPr="00A57301" w:rsidRDefault="00721598" w:rsidP="00A57301">
      <w:pPr>
        <w:pStyle w:val="21"/>
        <w:widowControl w:val="0"/>
        <w:numPr>
          <w:ilvl w:val="1"/>
          <w:numId w:val="9"/>
        </w:numPr>
        <w:tabs>
          <w:tab w:val="left" w:pos="139"/>
          <w:tab w:val="left" w:pos="567"/>
        </w:tabs>
        <w:spacing w:after="0" w:line="240" w:lineRule="auto"/>
        <w:ind w:left="0" w:firstLine="0"/>
        <w:rPr>
          <w:rFonts w:ascii="Tahoma" w:hAnsi="Tahoma" w:cs="Tahoma"/>
          <w:sz w:val="20"/>
        </w:rPr>
      </w:pPr>
      <w:r w:rsidRPr="00A57301">
        <w:rPr>
          <w:rFonts w:ascii="Tahoma" w:hAnsi="Tahoma" w:cs="Tahoma"/>
          <w:b/>
          <w:sz w:val="20"/>
        </w:rPr>
        <w:t>Датой поставки Продукции и датой приемки Продукции</w:t>
      </w:r>
      <w:r w:rsidRPr="00A57301">
        <w:rPr>
          <w:rFonts w:ascii="Tahoma" w:hAnsi="Tahoma" w:cs="Tahoma"/>
          <w:sz w:val="20"/>
        </w:rPr>
        <w:t xml:space="preserve"> </w:t>
      </w:r>
      <w:r w:rsidR="00F43D30" w:rsidRPr="00A57301">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A57301">
        <w:rPr>
          <w:rFonts w:ascii="Tahoma" w:hAnsi="Tahoma" w:cs="Tahoma"/>
          <w:sz w:val="20"/>
        </w:rPr>
        <w:t xml:space="preserve"> (универсальный передаточный документ)</w:t>
      </w:r>
      <w:r w:rsidR="00F43D30" w:rsidRPr="00A57301">
        <w:rPr>
          <w:rFonts w:ascii="Tahoma" w:hAnsi="Tahoma" w:cs="Tahoma"/>
          <w:sz w:val="20"/>
        </w:rPr>
        <w:t>.</w:t>
      </w:r>
    </w:p>
    <w:p w:rsidR="00721598" w:rsidRPr="00A57301" w:rsidRDefault="00721598" w:rsidP="00A57301">
      <w:pPr>
        <w:numPr>
          <w:ilvl w:val="1"/>
          <w:numId w:val="9"/>
        </w:numPr>
        <w:tabs>
          <w:tab w:val="left" w:pos="139"/>
        </w:tabs>
        <w:spacing w:after="0" w:line="240" w:lineRule="auto"/>
        <w:ind w:left="0" w:firstLine="0"/>
        <w:jc w:val="both"/>
        <w:rPr>
          <w:rFonts w:ascii="Tahoma" w:eastAsia="Times New Roman" w:hAnsi="Tahoma" w:cs="Tahoma"/>
          <w:sz w:val="20"/>
          <w:szCs w:val="20"/>
          <w:lang w:eastAsia="ru-RU"/>
        </w:rPr>
      </w:pPr>
      <w:r w:rsidRPr="00A57301">
        <w:rPr>
          <w:rFonts w:ascii="Tahoma" w:hAnsi="Tahoma" w:cs="Tahoma"/>
          <w:b/>
          <w:sz w:val="20"/>
          <w:szCs w:val="20"/>
        </w:rPr>
        <w:t>Право собственности</w:t>
      </w:r>
      <w:r w:rsidRPr="00A57301">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A57301">
        <w:rPr>
          <w:rFonts w:ascii="Tahoma" w:hAnsi="Tahoma" w:cs="Tahoma"/>
          <w:sz w:val="20"/>
          <w:szCs w:val="20"/>
        </w:rPr>
        <w:t>п.п</w:t>
      </w:r>
      <w:proofErr w:type="spellEnd"/>
      <w:r w:rsidRPr="00A57301">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A57301">
        <w:rPr>
          <w:rFonts w:ascii="Tahoma" w:hAnsi="Tahoma" w:cs="Tahoma"/>
          <w:sz w:val="20"/>
          <w:szCs w:val="20"/>
        </w:rPr>
        <w:t xml:space="preserve"> (универсальный передаточный документ)</w:t>
      </w:r>
      <w:r w:rsidRPr="00A57301">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A57301" w:rsidRDefault="00721598" w:rsidP="00A57301">
      <w:pPr>
        <w:pStyle w:val="21"/>
        <w:numPr>
          <w:ilvl w:val="1"/>
          <w:numId w:val="9"/>
        </w:numPr>
        <w:tabs>
          <w:tab w:val="left" w:pos="0"/>
          <w:tab w:val="left" w:pos="139"/>
        </w:tabs>
        <w:spacing w:after="0" w:line="240" w:lineRule="auto"/>
        <w:ind w:left="0" w:firstLine="0"/>
        <w:rPr>
          <w:rFonts w:ascii="Tahoma" w:hAnsi="Tahoma" w:cs="Tahoma"/>
          <w:sz w:val="20"/>
        </w:rPr>
      </w:pPr>
      <w:r w:rsidRPr="00A57301">
        <w:rPr>
          <w:rFonts w:ascii="Tahoma" w:hAnsi="Tahoma" w:cs="Tahoma"/>
          <w:color w:val="000000"/>
          <w:sz w:val="20"/>
        </w:rPr>
        <w:t xml:space="preserve">Фотосъемка и/или видеосъёмка, аудиозапись (в </w:t>
      </w:r>
      <w:proofErr w:type="spellStart"/>
      <w:r w:rsidRPr="00A57301">
        <w:rPr>
          <w:rFonts w:ascii="Tahoma" w:hAnsi="Tahoma" w:cs="Tahoma"/>
          <w:color w:val="000000"/>
          <w:sz w:val="20"/>
        </w:rPr>
        <w:t>т.ч</w:t>
      </w:r>
      <w:proofErr w:type="spellEnd"/>
      <w:r w:rsidRPr="00A57301">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p>
    <w:p w:rsidR="00721598" w:rsidRPr="00A57301" w:rsidRDefault="00721598" w:rsidP="00A57301">
      <w:pPr>
        <w:numPr>
          <w:ilvl w:val="0"/>
          <w:numId w:val="9"/>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Цена Договора и порядок расчетов</w:t>
      </w:r>
    </w:p>
    <w:p w:rsidR="00721598" w:rsidRPr="00A57301" w:rsidRDefault="00721598" w:rsidP="00A57301">
      <w:pPr>
        <w:pStyle w:val="a6"/>
        <w:numPr>
          <w:ilvl w:val="1"/>
          <w:numId w:val="11"/>
        </w:numPr>
        <w:tabs>
          <w:tab w:val="left" w:pos="139"/>
        </w:tabs>
        <w:spacing w:line="240" w:lineRule="auto"/>
        <w:ind w:left="0" w:firstLine="0"/>
        <w:rPr>
          <w:rFonts w:ascii="Tahoma" w:hAnsi="Tahoma" w:cs="Tahoma"/>
          <w:sz w:val="20"/>
        </w:rPr>
      </w:pPr>
      <w:bookmarkStart w:id="9" w:name="_Ref282759625"/>
      <w:r w:rsidRPr="00A57301">
        <w:rPr>
          <w:rFonts w:ascii="Tahoma" w:hAnsi="Tahoma" w:cs="Tahoma"/>
          <w:b/>
          <w:sz w:val="20"/>
        </w:rPr>
        <w:t>Цена Договора (Стоимость Продукции) составляет</w:t>
      </w:r>
      <w:r w:rsidRPr="00A57301">
        <w:rPr>
          <w:rFonts w:ascii="Tahoma" w:hAnsi="Tahoma" w:cs="Tahoma"/>
          <w:sz w:val="20"/>
        </w:rPr>
        <w:t xml:space="preserve"> _________ (_______________________) рублей ____ коп, в </w:t>
      </w:r>
      <w:proofErr w:type="spellStart"/>
      <w:r w:rsidRPr="00A57301">
        <w:rPr>
          <w:rFonts w:ascii="Tahoma" w:hAnsi="Tahoma" w:cs="Tahoma"/>
          <w:sz w:val="20"/>
        </w:rPr>
        <w:t>т.ч</w:t>
      </w:r>
      <w:proofErr w:type="spellEnd"/>
      <w:r w:rsidRPr="00A57301">
        <w:rPr>
          <w:rFonts w:ascii="Tahoma" w:hAnsi="Tahoma" w:cs="Tahoma"/>
          <w:sz w:val="20"/>
        </w:rPr>
        <w:t>. НДС РФ по ставке __% – _______</w:t>
      </w:r>
      <w:r w:rsidR="00A75F86" w:rsidRPr="00A57301">
        <w:rPr>
          <w:rFonts w:ascii="Tahoma" w:hAnsi="Tahoma" w:cs="Tahoma"/>
          <w:sz w:val="20"/>
        </w:rPr>
        <w:t xml:space="preserve"> </w:t>
      </w:r>
      <w:r w:rsidRPr="00A57301">
        <w:rPr>
          <w:rFonts w:ascii="Tahoma" w:hAnsi="Tahoma" w:cs="Tahoma"/>
          <w:sz w:val="20"/>
        </w:rPr>
        <w:t>(_______________________) рублей _____ коп.</w:t>
      </w:r>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Подробная разбивка Цены Договора указана в Спецификации (Приложение №1).</w:t>
      </w:r>
      <w:bookmarkEnd w:id="9"/>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r w:rsidRPr="00A57301">
        <w:rPr>
          <w:rFonts w:ascii="Tahoma" w:eastAsia="Times New Roman" w:hAnsi="Tahoma" w:cs="Tahoma"/>
          <w:b/>
          <w:sz w:val="20"/>
          <w:szCs w:val="20"/>
          <w:lang w:eastAsia="ru-RU"/>
        </w:rPr>
        <w:t>Цена Договора включает в себя</w:t>
      </w:r>
      <w:r w:rsidRPr="00A57301">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w:t>
      </w:r>
      <w:ins w:id="10" w:author="Поварницын Игорь Васильевич" w:date="2025-10-14T08:29:00Z">
        <w:r w:rsidR="00723006">
          <w:rPr>
            <w:rFonts w:ascii="Tahoma" w:eastAsia="Times New Roman" w:hAnsi="Tahoma" w:cs="Tahoma"/>
            <w:sz w:val="20"/>
            <w:szCs w:val="20"/>
            <w:lang w:eastAsia="ru-RU"/>
          </w:rPr>
          <w:t xml:space="preserve"> расходы на распаковку и установку Продукции в стойку, обозначенную Покупателем, расходы на кабельное подключение компонентов продукции, включая необходимые для этого материалы, расходы на подклю</w:t>
        </w:r>
      </w:ins>
      <w:ins w:id="11" w:author="Поварницын Игорь Васильевич" w:date="2025-10-14T08:31:00Z">
        <w:r w:rsidR="00723006">
          <w:rPr>
            <w:rFonts w:ascii="Tahoma" w:eastAsia="Times New Roman" w:hAnsi="Tahoma" w:cs="Tahoma"/>
            <w:sz w:val="20"/>
            <w:szCs w:val="20"/>
            <w:lang w:eastAsia="ru-RU"/>
          </w:rPr>
          <w:t>ч</w:t>
        </w:r>
      </w:ins>
      <w:ins w:id="12" w:author="Поварницын Игорь Васильевич" w:date="2025-10-14T08:29:00Z">
        <w:r w:rsidR="00723006">
          <w:rPr>
            <w:rFonts w:ascii="Tahoma" w:eastAsia="Times New Roman" w:hAnsi="Tahoma" w:cs="Tahoma"/>
            <w:sz w:val="20"/>
            <w:szCs w:val="20"/>
            <w:lang w:eastAsia="ru-RU"/>
          </w:rPr>
          <w:t>ение продукции к инфраструктуре</w:t>
        </w:r>
      </w:ins>
      <w:r w:rsidRPr="00A57301">
        <w:rPr>
          <w:rFonts w:ascii="Tahoma" w:eastAsia="Times New Roman" w:hAnsi="Tahoma" w:cs="Tahoma"/>
          <w:sz w:val="20"/>
          <w:szCs w:val="20"/>
          <w:lang w:eastAsia="ru-RU"/>
        </w:rPr>
        <w:t xml:space="preserve"> </w:t>
      </w:r>
      <w:ins w:id="13" w:author="Поварницын Игорь Васильевич" w:date="2025-10-14T08:31:00Z">
        <w:r w:rsidR="00723006">
          <w:rPr>
            <w:rFonts w:ascii="Tahoma" w:eastAsia="Times New Roman" w:hAnsi="Tahoma" w:cs="Tahoma"/>
            <w:sz w:val="20"/>
            <w:szCs w:val="20"/>
            <w:lang w:eastAsia="ru-RU"/>
          </w:rPr>
          <w:t xml:space="preserve">Покупателя, включая </w:t>
        </w:r>
        <w:r w:rsidR="0010605C">
          <w:rPr>
            <w:rFonts w:ascii="Tahoma" w:eastAsia="Times New Roman" w:hAnsi="Tahoma" w:cs="Tahoma"/>
            <w:sz w:val="20"/>
            <w:szCs w:val="20"/>
            <w:lang w:eastAsia="ru-RU"/>
          </w:rPr>
          <w:t>необходимые для этого материалы</w:t>
        </w:r>
      </w:ins>
      <w:ins w:id="14" w:author="Поварницын Игорь Васильевич" w:date="2025-10-14T08:32:00Z">
        <w:r w:rsidR="0010605C">
          <w:rPr>
            <w:rFonts w:ascii="Tahoma" w:eastAsia="Times New Roman" w:hAnsi="Tahoma" w:cs="Tahoma"/>
            <w:sz w:val="20"/>
            <w:szCs w:val="20"/>
            <w:lang w:eastAsia="ru-RU"/>
          </w:rPr>
          <w:t xml:space="preserve">, расходы на осуществление первичной настройки Продукции по конфигурации, указанной Покупателем, </w:t>
        </w:r>
      </w:ins>
      <w:r w:rsidRPr="00A57301">
        <w:rPr>
          <w:rFonts w:ascii="Tahoma" w:eastAsia="Times New Roman" w:hAnsi="Tahoma" w:cs="Tahoma"/>
          <w:sz w:val="20"/>
          <w:szCs w:val="20"/>
          <w:lang w:eastAsia="ru-RU"/>
        </w:rPr>
        <w:t>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A57301" w:rsidRDefault="00721598" w:rsidP="00A57301">
      <w:pPr>
        <w:pStyle w:val="a6"/>
        <w:numPr>
          <w:ilvl w:val="2"/>
          <w:numId w:val="11"/>
        </w:numPr>
        <w:tabs>
          <w:tab w:val="left" w:pos="139"/>
        </w:tabs>
        <w:spacing w:line="240" w:lineRule="auto"/>
        <w:ind w:left="0" w:firstLine="0"/>
        <w:rPr>
          <w:rFonts w:ascii="Tahoma" w:hAnsi="Tahoma" w:cs="Tahoma"/>
          <w:sz w:val="20"/>
        </w:rPr>
      </w:pPr>
      <w:r w:rsidRPr="00A57301">
        <w:rPr>
          <w:rFonts w:ascii="Tahoma" w:hAnsi="Tahoma" w:cs="Tahoma"/>
          <w:sz w:val="20"/>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57301">
        <w:rPr>
          <w:rFonts w:ascii="Tahoma" w:hAnsi="Tahoma" w:cs="Tahoma"/>
          <w:sz w:val="20"/>
        </w:rPr>
        <w:t>т.ч</w:t>
      </w:r>
      <w:proofErr w:type="spellEnd"/>
      <w:r w:rsidRPr="00A57301">
        <w:rPr>
          <w:rFonts w:ascii="Tahoma" w:hAnsi="Tahoma" w:cs="Tahoma"/>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57301">
        <w:rPr>
          <w:rFonts w:ascii="Tahoma" w:hAnsi="Tahoma" w:cs="Tahoma"/>
          <w:sz w:val="20"/>
        </w:rPr>
        <w:t>т.ч</w:t>
      </w:r>
      <w:proofErr w:type="spellEnd"/>
      <w:r w:rsidRPr="00A57301">
        <w:rPr>
          <w:rFonts w:ascii="Tahoma" w:hAnsi="Tahoma" w:cs="Tahoma"/>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0DE1" w:rsidRPr="00A57301" w:rsidRDefault="00330DE1" w:rsidP="00A57301">
      <w:pPr>
        <w:numPr>
          <w:ilvl w:val="1"/>
          <w:numId w:val="11"/>
        </w:numPr>
        <w:tabs>
          <w:tab w:val="left" w:pos="139"/>
        </w:tabs>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Оплата Продукции, производится Покупателем в следующем порядке:</w:t>
      </w:r>
    </w:p>
    <w:p w:rsidR="00330DE1" w:rsidRPr="00A57301" w:rsidRDefault="00330DE1" w:rsidP="00A57301">
      <w:pPr>
        <w:numPr>
          <w:ilvl w:val="2"/>
          <w:numId w:val="11"/>
        </w:numPr>
        <w:tabs>
          <w:tab w:val="left" w:pos="139"/>
        </w:tabs>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w:t>
      </w:r>
      <w:r w:rsidR="002B366B" w:rsidRPr="00A57301">
        <w:rPr>
          <w:rFonts w:ascii="Tahoma" w:eastAsia="Times New Roman" w:hAnsi="Tahoma" w:cs="Tahoma"/>
          <w:sz w:val="20"/>
          <w:szCs w:val="20"/>
          <w:lang w:eastAsia="ru-RU"/>
        </w:rPr>
        <w:t>предоставления Покупателю</w:t>
      </w:r>
      <w:r w:rsidRPr="00A57301">
        <w:rPr>
          <w:rFonts w:ascii="Tahoma" w:eastAsia="Times New Roman" w:hAnsi="Tahoma" w:cs="Tahoma"/>
          <w:sz w:val="20"/>
          <w:szCs w:val="20"/>
          <w:lang w:eastAsia="ru-RU"/>
        </w:rPr>
        <w:t xml:space="preserve"> полного комплекта документов на оплату Продукции:</w:t>
      </w:r>
    </w:p>
    <w:p w:rsidR="00330DE1" w:rsidRPr="00A57301" w:rsidRDefault="00330DE1" w:rsidP="00A57301">
      <w:pPr>
        <w:autoSpaceDE w:val="0"/>
        <w:autoSpaceDN w:val="0"/>
        <w:adjustRightInd w:val="0"/>
        <w:spacing w:after="0" w:line="240" w:lineRule="auto"/>
        <w:rPr>
          <w:rFonts w:ascii="Tahoma" w:eastAsia="Times New Roman" w:hAnsi="Tahoma" w:cs="Tahoma"/>
          <w:i/>
          <w:sz w:val="20"/>
          <w:szCs w:val="20"/>
          <w:lang w:eastAsia="ru-RU"/>
        </w:rPr>
      </w:pPr>
      <w:r w:rsidRPr="00A57301">
        <w:rPr>
          <w:rFonts w:ascii="Tahoma" w:eastAsia="Times New Roman" w:hAnsi="Tahoma" w:cs="Tahoma"/>
          <w:i/>
          <w:sz w:val="20"/>
          <w:szCs w:val="20"/>
          <w:lang w:eastAsia="ru-RU"/>
        </w:rPr>
        <w:t>Оригинала товарной накладной (форма ТОРГ-12) на Продукцию</w:t>
      </w:r>
      <w:r w:rsidR="0039107B" w:rsidRPr="00A57301">
        <w:rPr>
          <w:rFonts w:ascii="Tahoma" w:eastAsia="Times New Roman" w:hAnsi="Tahoma" w:cs="Tahoma"/>
          <w:i/>
          <w:sz w:val="20"/>
          <w:szCs w:val="20"/>
          <w:lang w:eastAsia="ru-RU"/>
        </w:rPr>
        <w:t>/</w:t>
      </w:r>
      <w:r w:rsidR="0039107B" w:rsidRPr="00A57301">
        <w:rPr>
          <w:rFonts w:ascii="Tahoma" w:hAnsi="Tahoma" w:cs="Tahoma"/>
          <w:sz w:val="20"/>
          <w:szCs w:val="20"/>
        </w:rPr>
        <w:t xml:space="preserve"> Акта приема-передачи Продукции/УПД (универсальный передаточный документ)</w:t>
      </w:r>
      <w:r w:rsidRPr="00A57301">
        <w:rPr>
          <w:rFonts w:ascii="Tahoma" w:eastAsia="Times New Roman" w:hAnsi="Tahoma" w:cs="Tahoma"/>
          <w:i/>
          <w:sz w:val="20"/>
          <w:szCs w:val="20"/>
          <w:lang w:eastAsia="ru-RU"/>
        </w:rPr>
        <w:t xml:space="preserve">, подписанной Сторонами – 2 экз.; </w:t>
      </w:r>
    </w:p>
    <w:p w:rsidR="00330DE1" w:rsidRPr="00A57301" w:rsidRDefault="00330DE1" w:rsidP="00A5730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A57301">
        <w:rPr>
          <w:rFonts w:ascii="Tahoma" w:eastAsia="Times New Roman" w:hAnsi="Tahoma" w:cs="Tahoma"/>
          <w:i/>
          <w:sz w:val="20"/>
          <w:szCs w:val="20"/>
          <w:lang w:eastAsia="ru-RU"/>
        </w:rPr>
        <w:t>Оригинала счета - 1 экз.;</w:t>
      </w:r>
    </w:p>
    <w:p w:rsidR="00330DE1" w:rsidRPr="00A57301" w:rsidRDefault="00330DE1" w:rsidP="00A5730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A57301">
        <w:rPr>
          <w:rFonts w:ascii="Tahoma" w:eastAsia="Times New Roman" w:hAnsi="Tahoma" w:cs="Tahoma"/>
          <w:i/>
          <w:sz w:val="20"/>
          <w:szCs w:val="20"/>
          <w:lang w:eastAsia="ru-RU"/>
        </w:rPr>
        <w:t>Оригинала счета-фактуры– 1 экз.;</w:t>
      </w:r>
    </w:p>
    <w:p w:rsidR="00330DE1" w:rsidRPr="00A57301" w:rsidRDefault="00330DE1" w:rsidP="00A57301">
      <w:pPr>
        <w:tabs>
          <w:tab w:val="left" w:pos="0"/>
          <w:tab w:val="left" w:pos="139"/>
        </w:tabs>
        <w:spacing w:after="0" w:line="240" w:lineRule="auto"/>
        <w:jc w:val="both"/>
        <w:rPr>
          <w:rFonts w:ascii="Tahoma" w:hAnsi="Tahoma" w:cs="Tahoma"/>
          <w:b/>
          <w:color w:val="FF0000"/>
          <w:sz w:val="20"/>
          <w:szCs w:val="20"/>
        </w:rPr>
      </w:pPr>
      <w:r w:rsidRPr="00A57301">
        <w:rPr>
          <w:rFonts w:ascii="Tahoma" w:hAnsi="Tahoma" w:cs="Tahoma"/>
          <w:b/>
          <w:color w:val="FF0000"/>
          <w:sz w:val="20"/>
          <w:szCs w:val="20"/>
        </w:rPr>
        <w:t>В случае заключения договора с СМСП</w:t>
      </w:r>
      <w:r w:rsidRPr="00A57301">
        <w:rPr>
          <w:rFonts w:ascii="Tahoma" w:hAnsi="Tahoma" w:cs="Tahoma"/>
          <w:b/>
          <w:bCs/>
          <w:color w:val="FF0000"/>
          <w:sz w:val="20"/>
          <w:szCs w:val="20"/>
          <w:lang w:eastAsia="ru-RU"/>
        </w:rPr>
        <w:t xml:space="preserve">, </w:t>
      </w:r>
      <w:r w:rsidRPr="00A57301">
        <w:rPr>
          <w:rFonts w:ascii="Tahoma" w:hAnsi="Tahoma" w:cs="Tahoma"/>
          <w:b/>
          <w:color w:val="FF0000"/>
          <w:sz w:val="20"/>
          <w:szCs w:val="20"/>
        </w:rPr>
        <w:t>п.3.2.</w:t>
      </w:r>
      <w:r w:rsidRPr="00A57301">
        <w:rPr>
          <w:rFonts w:ascii="Tahoma" w:hAnsi="Tahoma" w:cs="Tahoma"/>
          <w:b/>
          <w:bCs/>
          <w:color w:val="FF0000"/>
          <w:sz w:val="20"/>
          <w:szCs w:val="20"/>
          <w:lang w:eastAsia="ru-RU"/>
        </w:rPr>
        <w:t xml:space="preserve"> </w:t>
      </w:r>
      <w:r w:rsidRPr="00A57301">
        <w:rPr>
          <w:rFonts w:ascii="Tahoma" w:hAnsi="Tahoma" w:cs="Tahoma"/>
          <w:b/>
          <w:color w:val="FF0000"/>
          <w:sz w:val="20"/>
          <w:szCs w:val="20"/>
        </w:rPr>
        <w:t>излагается в следующей редакции:</w:t>
      </w:r>
    </w:p>
    <w:p w:rsidR="00330DE1" w:rsidRPr="00A57301" w:rsidRDefault="00330DE1" w:rsidP="00A57301">
      <w:pPr>
        <w:tabs>
          <w:tab w:val="left" w:pos="0"/>
          <w:tab w:val="left" w:pos="139"/>
        </w:tabs>
        <w:spacing w:after="0" w:line="240" w:lineRule="auto"/>
        <w:jc w:val="both"/>
        <w:rPr>
          <w:rFonts w:ascii="Tahoma" w:eastAsia="Times New Roman" w:hAnsi="Tahoma" w:cs="Tahoma"/>
          <w:i/>
          <w:sz w:val="20"/>
          <w:szCs w:val="20"/>
          <w:lang w:eastAsia="ru-RU"/>
        </w:rPr>
      </w:pPr>
      <w:r w:rsidRPr="00A57301">
        <w:rPr>
          <w:rFonts w:ascii="Tahoma" w:hAnsi="Tahoma" w:cs="Tahoma"/>
          <w:sz w:val="20"/>
          <w:szCs w:val="20"/>
        </w:rPr>
        <w:t xml:space="preserve">Оплата Продукции производится Покупателем в течение 7 рабочих дней с даты поставки Продукции (даты подписания </w:t>
      </w:r>
      <w:r w:rsidRPr="00A57301">
        <w:rPr>
          <w:rFonts w:ascii="Tahoma" w:eastAsia="Times New Roman" w:hAnsi="Tahoma" w:cs="Tahoma"/>
          <w:sz w:val="20"/>
          <w:szCs w:val="20"/>
          <w:lang w:eastAsia="ru-RU"/>
        </w:rPr>
        <w:t xml:space="preserve">Покупателем </w:t>
      </w:r>
      <w:r w:rsidRPr="00A57301">
        <w:rPr>
          <w:rFonts w:ascii="Tahoma" w:eastAsia="Times New Roman" w:hAnsi="Tahoma" w:cs="Tahoma"/>
          <w:i/>
          <w:sz w:val="20"/>
          <w:szCs w:val="20"/>
          <w:lang w:eastAsia="ru-RU"/>
        </w:rPr>
        <w:t>подписанной\-ого и направленной\-ого ему Поставщиком</w:t>
      </w:r>
      <w:r w:rsidRPr="00A57301">
        <w:rPr>
          <w:rFonts w:ascii="Tahoma" w:hAnsi="Tahoma" w:cs="Tahoma"/>
          <w:i/>
          <w:sz w:val="20"/>
          <w:szCs w:val="20"/>
        </w:rPr>
        <w:t xml:space="preserve"> накладной по форме ТОРГ-12</w:t>
      </w:r>
      <w:r w:rsidRPr="00A57301">
        <w:rPr>
          <w:rFonts w:ascii="Tahoma" w:hAnsi="Tahoma" w:cs="Tahoma"/>
          <w:sz w:val="20"/>
          <w:szCs w:val="20"/>
        </w:rPr>
        <w:t>/</w:t>
      </w:r>
      <w:r w:rsidRPr="00A57301">
        <w:rPr>
          <w:rFonts w:ascii="Tahoma" w:hAnsi="Tahoma" w:cs="Tahoma"/>
          <w:i/>
          <w:sz w:val="20"/>
          <w:szCs w:val="20"/>
        </w:rPr>
        <w:t xml:space="preserve">Акта приема-передачи Продукции/УПД (универсальный передаточный документ)) </w:t>
      </w:r>
      <w:r w:rsidRPr="00A57301">
        <w:rPr>
          <w:rFonts w:ascii="Tahoma" w:hAnsi="Tahoma" w:cs="Tahoma"/>
          <w:sz w:val="20"/>
          <w:szCs w:val="20"/>
        </w:rPr>
        <w:t>на основании выставленного Поставщиком счета. Счет-фактура выставляется Поставщиком в сроки и в соответствии с требованиями НК РФ.</w:t>
      </w:r>
    </w:p>
    <w:p w:rsidR="00721598" w:rsidRPr="00A57301" w:rsidRDefault="00721598" w:rsidP="00A57301">
      <w:pPr>
        <w:numPr>
          <w:ilvl w:val="1"/>
          <w:numId w:val="11"/>
        </w:numPr>
        <w:tabs>
          <w:tab w:val="left" w:pos="139"/>
        </w:tabs>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A57301">
        <w:rPr>
          <w:rFonts w:ascii="Tahoma" w:eastAsia="Times New Roman" w:hAnsi="Tahoma" w:cs="Tahoma"/>
          <w:sz w:val="20"/>
          <w:szCs w:val="20"/>
          <w:lang w:eastAsia="ru-RU"/>
        </w:rPr>
        <w:t>также</w:t>
      </w:r>
      <w:r w:rsidRPr="00A57301">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A57301" w:rsidRDefault="00721598" w:rsidP="00A57301">
      <w:pPr>
        <w:tabs>
          <w:tab w:val="left" w:pos="139"/>
        </w:tabs>
        <w:spacing w:after="0" w:line="240" w:lineRule="auto"/>
        <w:jc w:val="both"/>
        <w:rPr>
          <w:rFonts w:ascii="Tahoma" w:eastAsia="Times New Roman" w:hAnsi="Tahoma" w:cs="Tahoma"/>
          <w:sz w:val="20"/>
          <w:szCs w:val="20"/>
          <w:lang w:eastAsia="ru-RU"/>
        </w:rPr>
      </w:pPr>
    </w:p>
    <w:p w:rsidR="00721598" w:rsidRPr="00A57301" w:rsidRDefault="00721598" w:rsidP="00A57301">
      <w:pPr>
        <w:numPr>
          <w:ilvl w:val="0"/>
          <w:numId w:val="11"/>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Гарантии качества</w:t>
      </w:r>
    </w:p>
    <w:p w:rsidR="00CE09ED" w:rsidRPr="00A57301" w:rsidRDefault="00CE09ED" w:rsidP="00A57301">
      <w:pPr>
        <w:pStyle w:val="a6"/>
        <w:numPr>
          <w:ilvl w:val="1"/>
          <w:numId w:val="10"/>
        </w:numPr>
        <w:tabs>
          <w:tab w:val="left" w:pos="139"/>
          <w:tab w:val="left" w:pos="426"/>
        </w:tabs>
        <w:suppressAutoHyphens/>
        <w:spacing w:line="240" w:lineRule="auto"/>
        <w:ind w:left="0" w:firstLine="0"/>
        <w:rPr>
          <w:rFonts w:ascii="Tahoma" w:hAnsi="Tahoma" w:cs="Tahoma"/>
          <w:b/>
          <w:iCs/>
          <w:sz w:val="20"/>
        </w:rPr>
      </w:pPr>
      <w:r w:rsidRPr="00A57301">
        <w:rPr>
          <w:rFonts w:ascii="Tahoma" w:hAnsi="Tahoma" w:cs="Tahoma"/>
          <w:sz w:val="20"/>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A57301" w:rsidRDefault="00721598" w:rsidP="00A57301">
      <w:pPr>
        <w:tabs>
          <w:tab w:val="left" w:pos="139"/>
          <w:tab w:val="left" w:pos="426"/>
        </w:tabs>
        <w:suppressAutoHyphens/>
        <w:spacing w:after="0" w:line="240" w:lineRule="auto"/>
        <w:contextualSpacing/>
        <w:jc w:val="both"/>
        <w:rPr>
          <w:rFonts w:ascii="Tahoma" w:hAnsi="Tahoma" w:cs="Tahoma"/>
          <w:b/>
          <w:iCs/>
          <w:sz w:val="20"/>
          <w:szCs w:val="20"/>
        </w:rPr>
      </w:pPr>
      <w:r w:rsidRPr="00A57301">
        <w:rPr>
          <w:rFonts w:ascii="Tahoma" w:eastAsia="Times New Roman" w:hAnsi="Tahoma" w:cs="Tahoma"/>
          <w:b/>
          <w:sz w:val="20"/>
          <w:szCs w:val="20"/>
          <w:lang w:eastAsia="ar-SA"/>
        </w:rPr>
        <w:t>Гарантийный срок</w:t>
      </w:r>
      <w:r w:rsidRPr="00A57301">
        <w:rPr>
          <w:rFonts w:ascii="Tahoma" w:eastAsia="Times New Roman" w:hAnsi="Tahoma" w:cs="Tahoma"/>
          <w:sz w:val="20"/>
          <w:szCs w:val="20"/>
          <w:lang w:eastAsia="ar-SA"/>
        </w:rPr>
        <w:t xml:space="preserve"> на Продукцию (далее – Гарантийный срок) составляет </w:t>
      </w:r>
      <w:r w:rsidR="00984A90" w:rsidRPr="00A57301">
        <w:rPr>
          <w:rFonts w:ascii="Tahoma" w:eastAsia="Times New Roman" w:hAnsi="Tahoma" w:cs="Tahoma"/>
          <w:sz w:val="20"/>
          <w:szCs w:val="20"/>
          <w:lang w:eastAsia="ar-SA"/>
        </w:rPr>
        <w:t xml:space="preserve">36 </w:t>
      </w:r>
      <w:r w:rsidRPr="00A57301">
        <w:rPr>
          <w:rFonts w:ascii="Tahoma" w:eastAsia="Times New Roman" w:hAnsi="Tahoma" w:cs="Tahoma"/>
          <w:sz w:val="20"/>
          <w:szCs w:val="20"/>
          <w:lang w:eastAsia="ar-SA"/>
        </w:rPr>
        <w:t>(</w:t>
      </w:r>
      <w:r w:rsidR="00984A90" w:rsidRPr="00A57301">
        <w:rPr>
          <w:rFonts w:ascii="Tahoma" w:eastAsia="Times New Roman" w:hAnsi="Tahoma" w:cs="Tahoma"/>
          <w:sz w:val="20"/>
          <w:szCs w:val="20"/>
          <w:lang w:eastAsia="ar-SA"/>
        </w:rPr>
        <w:t>тридцать шесть</w:t>
      </w:r>
      <w:r w:rsidRPr="00A57301">
        <w:rPr>
          <w:rFonts w:ascii="Tahoma" w:eastAsia="Times New Roman" w:hAnsi="Tahoma" w:cs="Tahoma"/>
          <w:sz w:val="20"/>
          <w:szCs w:val="20"/>
          <w:lang w:eastAsia="ar-SA"/>
        </w:rPr>
        <w:t>) месяцев с момента поставки Продукции Покупателю.</w:t>
      </w:r>
    </w:p>
    <w:p w:rsidR="00CE09ED" w:rsidRPr="00A57301" w:rsidRDefault="00CE09ED" w:rsidP="00A57301">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A57301">
        <w:rPr>
          <w:rFonts w:ascii="Tahoma" w:eastAsia="Times New Roman" w:hAnsi="Tahoma" w:cs="Tahoma"/>
          <w:b/>
          <w:sz w:val="20"/>
          <w:szCs w:val="20"/>
          <w:lang w:eastAsia="ru-RU"/>
        </w:rPr>
        <w:t>Срок годности</w:t>
      </w:r>
      <w:r w:rsidRPr="00A5730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A57301" w:rsidRDefault="00CE09ED" w:rsidP="00A57301">
      <w:pPr>
        <w:numPr>
          <w:ilvl w:val="1"/>
          <w:numId w:val="1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A57301">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A57301" w:rsidRDefault="00CE09ED" w:rsidP="00A57301">
      <w:pPr>
        <w:numPr>
          <w:ilvl w:val="1"/>
          <w:numId w:val="1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A57301">
        <w:rPr>
          <w:rFonts w:ascii="Tahoma" w:hAnsi="Tahoma" w:cs="Tahoma"/>
          <w:b/>
          <w:sz w:val="20"/>
          <w:szCs w:val="20"/>
        </w:rPr>
        <w:t>Срок устранения Недостатков</w:t>
      </w:r>
      <w:r w:rsidRPr="00A57301">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A57301" w:rsidRDefault="00CE09ED" w:rsidP="00A57301">
      <w:pPr>
        <w:numPr>
          <w:ilvl w:val="1"/>
          <w:numId w:val="1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A57301">
        <w:rPr>
          <w:rFonts w:ascii="Tahoma" w:eastAsia="Times New Roman" w:hAnsi="Tahoma" w:cs="Tahoma"/>
          <w:sz w:val="20"/>
          <w:szCs w:val="20"/>
          <w:lang w:eastAsia="ru-RU"/>
        </w:rPr>
        <w:t xml:space="preserve">Срок вывоза некачественной Продукции Поставщиком составляет </w:t>
      </w:r>
      <w:r w:rsidRPr="00A57301">
        <w:rPr>
          <w:rFonts w:ascii="Tahoma" w:hAnsi="Tahoma" w:cs="Tahoma"/>
          <w:sz w:val="20"/>
          <w:szCs w:val="20"/>
        </w:rPr>
        <w:t xml:space="preserve">10 (десять) </w:t>
      </w:r>
      <w:r w:rsidRPr="00A57301">
        <w:rPr>
          <w:rFonts w:ascii="Tahoma" w:eastAsia="Times New Roman" w:hAnsi="Tahoma" w:cs="Tahoma"/>
          <w:sz w:val="20"/>
          <w:szCs w:val="20"/>
          <w:lang w:eastAsia="ru-RU"/>
        </w:rPr>
        <w:t>календарных дней</w:t>
      </w:r>
      <w:r w:rsidRPr="00A57301">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A57301" w:rsidRDefault="00CE09ED" w:rsidP="00A57301">
      <w:pPr>
        <w:numPr>
          <w:ilvl w:val="1"/>
          <w:numId w:val="1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A57301">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A57301">
        <w:rPr>
          <w:rFonts w:ascii="Tahoma" w:hAnsi="Tahoma" w:cs="Tahoma"/>
          <w:sz w:val="20"/>
          <w:szCs w:val="20"/>
        </w:rPr>
        <w:t>с даты получения Поставщиком уведомления Покупателя о выявленных Недостатках</w:t>
      </w:r>
    </w:p>
    <w:p w:rsidR="00CE09ED" w:rsidRPr="00A57301" w:rsidRDefault="00CE09ED" w:rsidP="00A57301">
      <w:pPr>
        <w:numPr>
          <w:ilvl w:val="1"/>
          <w:numId w:val="1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A57301">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CE09ED" w:rsidRPr="00A57301" w:rsidRDefault="00CE09ED" w:rsidP="00A57301">
      <w:pPr>
        <w:numPr>
          <w:ilvl w:val="1"/>
          <w:numId w:val="1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A57301">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A57301" w:rsidRDefault="00CE09ED" w:rsidP="00A57301">
      <w:pPr>
        <w:tabs>
          <w:tab w:val="left" w:pos="139"/>
          <w:tab w:val="left" w:pos="426"/>
        </w:tabs>
        <w:suppressAutoHyphens/>
        <w:spacing w:after="0" w:line="240" w:lineRule="auto"/>
        <w:contextualSpacing/>
        <w:jc w:val="both"/>
        <w:rPr>
          <w:rFonts w:ascii="Tahoma" w:hAnsi="Tahoma" w:cs="Tahoma"/>
          <w:b/>
          <w:iCs/>
          <w:sz w:val="20"/>
          <w:szCs w:val="20"/>
        </w:rPr>
      </w:pPr>
    </w:p>
    <w:p w:rsidR="00721598" w:rsidRPr="00A57301" w:rsidRDefault="00721598" w:rsidP="00A57301">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Ответственность</w:t>
      </w:r>
    </w:p>
    <w:p w:rsidR="00B15F4C" w:rsidRPr="00A57301" w:rsidRDefault="00B15F4C" w:rsidP="00A57301">
      <w:pPr>
        <w:pStyle w:val="a6"/>
        <w:numPr>
          <w:ilvl w:val="1"/>
          <w:numId w:val="10"/>
        </w:numPr>
        <w:spacing w:line="240" w:lineRule="auto"/>
        <w:ind w:left="0" w:firstLine="0"/>
        <w:rPr>
          <w:rFonts w:ascii="Tahoma" w:hAnsi="Tahoma" w:cs="Tahoma"/>
          <w:sz w:val="20"/>
        </w:rPr>
      </w:pPr>
      <w:r w:rsidRPr="00A57301">
        <w:rPr>
          <w:rFonts w:ascii="Tahoma" w:hAnsi="Tahoma" w:cs="Tahoma"/>
          <w:sz w:val="20"/>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B15F4C" w:rsidRPr="00A57301" w:rsidRDefault="00B15F4C" w:rsidP="00A57301">
      <w:pPr>
        <w:pStyle w:val="a6"/>
        <w:numPr>
          <w:ilvl w:val="1"/>
          <w:numId w:val="10"/>
        </w:numPr>
        <w:spacing w:line="240" w:lineRule="auto"/>
        <w:ind w:left="0" w:firstLine="0"/>
        <w:rPr>
          <w:rFonts w:ascii="Tahoma" w:hAnsi="Tahoma" w:cs="Tahoma"/>
          <w:b/>
          <w:iCs/>
          <w:sz w:val="20"/>
        </w:rPr>
      </w:pPr>
      <w:r w:rsidRPr="00A57301">
        <w:rPr>
          <w:rFonts w:ascii="Tahoma" w:hAnsi="Tahoma" w:cs="Tahoma"/>
          <w:sz w:val="20"/>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B15F4C" w:rsidRPr="00A57301" w:rsidRDefault="00B15F4C" w:rsidP="00A57301">
      <w:pPr>
        <w:numPr>
          <w:ilvl w:val="1"/>
          <w:numId w:val="10"/>
        </w:numPr>
        <w:spacing w:after="0" w:line="240" w:lineRule="auto"/>
        <w:ind w:left="0" w:firstLine="0"/>
        <w:jc w:val="both"/>
        <w:rPr>
          <w:rFonts w:ascii="Tahoma" w:hAnsi="Tahoma" w:cs="Tahoma"/>
          <w:b/>
          <w:iCs/>
          <w:sz w:val="20"/>
          <w:szCs w:val="20"/>
        </w:rPr>
      </w:pPr>
      <w:r w:rsidRPr="00A57301">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B15F4C" w:rsidRPr="00A57301" w:rsidRDefault="00B15F4C" w:rsidP="00A57301">
      <w:pPr>
        <w:spacing w:after="0" w:line="240" w:lineRule="auto"/>
        <w:jc w:val="both"/>
        <w:rPr>
          <w:rFonts w:ascii="Tahoma" w:hAnsi="Tahoma" w:cs="Tahoma"/>
          <w:iCs/>
          <w:sz w:val="20"/>
          <w:szCs w:val="20"/>
        </w:rPr>
      </w:pPr>
      <w:r w:rsidRPr="00A57301">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A57301" w:rsidRDefault="00721598" w:rsidP="00A57301">
      <w:pPr>
        <w:widowControl w:val="0"/>
        <w:numPr>
          <w:ilvl w:val="1"/>
          <w:numId w:val="10"/>
        </w:numPr>
        <w:tabs>
          <w:tab w:val="left" w:pos="-142"/>
        </w:tabs>
        <w:spacing w:after="0" w:line="240" w:lineRule="auto"/>
        <w:ind w:left="0" w:firstLine="0"/>
        <w:jc w:val="both"/>
        <w:rPr>
          <w:rFonts w:ascii="Tahoma" w:eastAsia="Times New Roman" w:hAnsi="Tahoma" w:cs="Tahoma"/>
          <w:sz w:val="20"/>
          <w:szCs w:val="20"/>
          <w:lang w:eastAsia="ru-RU"/>
        </w:rPr>
      </w:pPr>
      <w:r w:rsidRPr="00A57301">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A57301">
        <w:rPr>
          <w:rFonts w:ascii="Tahoma" w:hAnsi="Tahoma" w:cs="Tahoma"/>
          <w:sz w:val="20"/>
          <w:szCs w:val="20"/>
        </w:rPr>
        <w:t>т.ч</w:t>
      </w:r>
      <w:proofErr w:type="spellEnd"/>
      <w:r w:rsidRPr="00A57301">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A57301">
        <w:rPr>
          <w:rFonts w:ascii="Tahoma" w:eastAsia="Times New Roman" w:hAnsi="Tahoma" w:cs="Tahoma"/>
          <w:sz w:val="20"/>
          <w:szCs w:val="20"/>
          <w:lang w:eastAsia="ru-RU"/>
        </w:rPr>
        <w:t>.</w:t>
      </w:r>
    </w:p>
    <w:p w:rsidR="00721598" w:rsidRDefault="00721598" w:rsidP="00A57301">
      <w:pPr>
        <w:numPr>
          <w:ilvl w:val="1"/>
          <w:numId w:val="10"/>
        </w:numPr>
        <w:tabs>
          <w:tab w:val="left" w:pos="0"/>
          <w:tab w:val="left" w:pos="851"/>
        </w:tabs>
        <w:spacing w:after="0" w:line="240" w:lineRule="auto"/>
        <w:ind w:left="0" w:firstLine="0"/>
        <w:jc w:val="both"/>
        <w:rPr>
          <w:ins w:id="15" w:author="Поварницын Игорь Васильевич" w:date="2025-10-14T08:56:00Z"/>
          <w:rFonts w:ascii="Tahoma" w:eastAsia="Times New Roman" w:hAnsi="Tahoma" w:cs="Tahoma"/>
          <w:sz w:val="20"/>
          <w:szCs w:val="20"/>
          <w:lang w:eastAsia="ru-RU"/>
        </w:rPr>
      </w:pPr>
      <w:r w:rsidRPr="00A57301">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A57301">
        <w:rPr>
          <w:rFonts w:ascii="Tahoma" w:eastAsia="Times New Roman" w:hAnsi="Tahoma" w:cs="Tahoma"/>
          <w:sz w:val="20"/>
          <w:szCs w:val="20"/>
          <w:lang w:eastAsia="ru-RU"/>
        </w:rPr>
        <w:t>соисполнителями) и</w:t>
      </w:r>
      <w:r w:rsidRPr="00A57301">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CB13F1" w:rsidRPr="00A57301" w:rsidRDefault="00CB13F1">
      <w:pPr>
        <w:numPr>
          <w:ilvl w:val="1"/>
          <w:numId w:val="10"/>
        </w:numPr>
        <w:tabs>
          <w:tab w:val="left" w:pos="0"/>
          <w:tab w:val="left" w:pos="851"/>
        </w:tabs>
        <w:spacing w:after="0" w:line="240" w:lineRule="auto"/>
        <w:ind w:left="0" w:firstLine="0"/>
        <w:jc w:val="both"/>
        <w:rPr>
          <w:rFonts w:ascii="Tahoma" w:eastAsia="Times New Roman" w:hAnsi="Tahoma" w:cs="Tahoma"/>
          <w:sz w:val="20"/>
          <w:szCs w:val="20"/>
          <w:lang w:eastAsia="ru-RU"/>
        </w:rPr>
        <w:pPrChange w:id="16" w:author="Поварницын Игорь Васильевич" w:date="2025-10-14T08:57:00Z">
          <w:pPr>
            <w:numPr>
              <w:ilvl w:val="1"/>
              <w:numId w:val="10"/>
            </w:numPr>
            <w:tabs>
              <w:tab w:val="left" w:pos="0"/>
              <w:tab w:val="left" w:pos="851"/>
            </w:tabs>
            <w:spacing w:after="0" w:line="240" w:lineRule="auto"/>
            <w:ind w:left="720" w:hanging="720"/>
            <w:jc w:val="both"/>
          </w:pPr>
        </w:pPrChange>
      </w:pPr>
      <w:ins w:id="17" w:author="Поварницын Игорь Васильевич" w:date="2025-10-14T08:57:00Z">
        <w:r>
          <w:rPr>
            <w:rFonts w:ascii="Tahoma" w:eastAsia="Times New Roman" w:hAnsi="Tahoma" w:cs="Tahoma"/>
            <w:sz w:val="20"/>
            <w:szCs w:val="20"/>
            <w:lang w:eastAsia="ru-RU"/>
          </w:rPr>
          <w:t>Поставщик</w:t>
        </w:r>
      </w:ins>
      <w:ins w:id="18" w:author="Поварницын Игорь Васильевич" w:date="2025-10-14T08:56:00Z">
        <w:r w:rsidRPr="00CB13F1">
          <w:rPr>
            <w:rFonts w:ascii="Tahoma" w:eastAsia="Times New Roman" w:hAnsi="Tahoma" w:cs="Tahoma"/>
            <w:sz w:val="20"/>
            <w:szCs w:val="20"/>
            <w:lang w:eastAsia="ru-RU"/>
          </w:rPr>
          <w:t xml:space="preserve"> обязан возместить ущерб, причиненный персоналу, имуществу </w:t>
        </w:r>
      </w:ins>
      <w:ins w:id="19" w:author="Поварницын Игорь Васильевич" w:date="2025-10-14T08:57:00Z">
        <w:r>
          <w:rPr>
            <w:rFonts w:ascii="Tahoma" w:eastAsia="Times New Roman" w:hAnsi="Tahoma" w:cs="Tahoma"/>
            <w:sz w:val="20"/>
            <w:szCs w:val="20"/>
            <w:lang w:eastAsia="ru-RU"/>
          </w:rPr>
          <w:t>Покупателя</w:t>
        </w:r>
      </w:ins>
      <w:ins w:id="20" w:author="Поварницын Игорь Васильевич" w:date="2025-10-14T08:56:00Z">
        <w:r w:rsidRPr="00CB13F1">
          <w:rPr>
            <w:rFonts w:ascii="Tahoma" w:eastAsia="Times New Roman" w:hAnsi="Tahoma" w:cs="Tahoma"/>
            <w:sz w:val="20"/>
            <w:szCs w:val="20"/>
            <w:lang w:eastAsia="ru-RU"/>
          </w:rPr>
          <w:t xml:space="preserve"> и (или) третьих лиц в результате ошибочных действий (бездействий) специалистов </w:t>
        </w:r>
      </w:ins>
      <w:ins w:id="21" w:author="Поварницын Игорь Васильевич" w:date="2025-10-14T08:57:00Z">
        <w:r>
          <w:rPr>
            <w:rFonts w:ascii="Tahoma" w:eastAsia="Times New Roman" w:hAnsi="Tahoma" w:cs="Tahoma"/>
            <w:sz w:val="20"/>
            <w:szCs w:val="20"/>
            <w:lang w:eastAsia="ru-RU"/>
          </w:rPr>
          <w:t>Поставщика</w:t>
        </w:r>
      </w:ins>
      <w:ins w:id="22" w:author="Поварницын Игорь Васильевич" w:date="2025-10-14T08:56:00Z">
        <w:r w:rsidRPr="00CB13F1">
          <w:rPr>
            <w:rFonts w:ascii="Tahoma" w:eastAsia="Times New Roman" w:hAnsi="Tahoma" w:cs="Tahoma"/>
            <w:sz w:val="20"/>
            <w:szCs w:val="20"/>
            <w:lang w:eastAsia="ru-RU"/>
          </w:rPr>
          <w:t xml:space="preserve">, в течение 20 дней с момента получения письменного требования </w:t>
        </w:r>
      </w:ins>
      <w:ins w:id="23" w:author="Поварницын Игорь Васильевич" w:date="2025-10-14T08:57:00Z">
        <w:r>
          <w:rPr>
            <w:rFonts w:ascii="Tahoma" w:eastAsia="Times New Roman" w:hAnsi="Tahoma" w:cs="Tahoma"/>
            <w:sz w:val="20"/>
            <w:szCs w:val="20"/>
            <w:lang w:eastAsia="ru-RU"/>
          </w:rPr>
          <w:t>Покупателя.</w:t>
        </w:r>
      </w:ins>
    </w:p>
    <w:p w:rsidR="00721598" w:rsidRPr="00A57301" w:rsidRDefault="00721598" w:rsidP="00A57301">
      <w:pPr>
        <w:widowControl w:val="0"/>
        <w:tabs>
          <w:tab w:val="left" w:pos="-142"/>
        </w:tabs>
        <w:spacing w:after="0" w:line="240" w:lineRule="auto"/>
        <w:jc w:val="both"/>
        <w:rPr>
          <w:rFonts w:ascii="Tahoma" w:eastAsia="Times New Roman" w:hAnsi="Tahoma" w:cs="Tahoma"/>
          <w:sz w:val="20"/>
          <w:szCs w:val="20"/>
          <w:lang w:eastAsia="ru-RU"/>
        </w:rPr>
      </w:pPr>
    </w:p>
    <w:p w:rsidR="00721598" w:rsidRPr="00A57301" w:rsidRDefault="00721598" w:rsidP="00A57301">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Изменение и расторжение Договора</w:t>
      </w:r>
    </w:p>
    <w:p w:rsidR="00721598" w:rsidRPr="00A57301" w:rsidRDefault="00721598" w:rsidP="00A57301">
      <w:pPr>
        <w:pStyle w:val="21"/>
        <w:numPr>
          <w:ilvl w:val="1"/>
          <w:numId w:val="10"/>
        </w:numPr>
        <w:spacing w:after="0" w:line="240" w:lineRule="auto"/>
        <w:ind w:left="0" w:firstLine="0"/>
        <w:rPr>
          <w:rFonts w:ascii="Tahoma" w:hAnsi="Tahoma" w:cs="Tahoma"/>
          <w:sz w:val="20"/>
        </w:rPr>
      </w:pPr>
      <w:r w:rsidRPr="00A57301">
        <w:rPr>
          <w:rFonts w:ascii="Tahoma" w:hAnsi="Tahoma" w:cs="Tahoma"/>
          <w:b/>
          <w:sz w:val="20"/>
        </w:rPr>
        <w:t>Расторжение Договора и/или отказ от исполнения Договора по инициативе Поставщика.</w:t>
      </w:r>
      <w:r w:rsidRPr="00A57301">
        <w:rPr>
          <w:rFonts w:ascii="Tahoma" w:hAnsi="Tahoma" w:cs="Tahoma"/>
          <w:sz w:val="20"/>
        </w:rPr>
        <w:t xml:space="preserve"> </w:t>
      </w:r>
    </w:p>
    <w:p w:rsidR="00721598" w:rsidRPr="00A57301" w:rsidRDefault="00721598" w:rsidP="00A57301">
      <w:pPr>
        <w:pStyle w:val="21"/>
        <w:tabs>
          <w:tab w:val="left" w:pos="0"/>
        </w:tabs>
        <w:spacing w:after="0" w:line="240" w:lineRule="auto"/>
        <w:ind w:right="34" w:firstLine="0"/>
        <w:rPr>
          <w:rFonts w:ascii="Tahoma" w:hAnsi="Tahoma" w:cs="Tahoma"/>
          <w:sz w:val="20"/>
        </w:rPr>
      </w:pPr>
      <w:r w:rsidRPr="00A57301">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A57301">
        <w:rPr>
          <w:rFonts w:ascii="Tahoma" w:hAnsi="Tahoma" w:cs="Tahoma"/>
          <w:sz w:val="20"/>
        </w:rPr>
        <w:t>на условиях,</w:t>
      </w:r>
      <w:r w:rsidRPr="00A57301">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A57301">
        <w:rPr>
          <w:rFonts w:ascii="Tahoma" w:hAnsi="Tahoma" w:cs="Tahoma"/>
          <w:sz w:val="20"/>
        </w:rPr>
        <w:t>Продукции более</w:t>
      </w:r>
      <w:r w:rsidRPr="00A57301">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A57301" w:rsidRDefault="00721598" w:rsidP="00A57301">
      <w:pPr>
        <w:pStyle w:val="21"/>
        <w:numPr>
          <w:ilvl w:val="1"/>
          <w:numId w:val="10"/>
        </w:numPr>
        <w:spacing w:after="0" w:line="240" w:lineRule="auto"/>
        <w:ind w:left="0" w:firstLine="0"/>
        <w:rPr>
          <w:rFonts w:ascii="Tahoma" w:hAnsi="Tahoma" w:cs="Tahoma"/>
          <w:sz w:val="20"/>
        </w:rPr>
      </w:pPr>
      <w:r w:rsidRPr="00A57301">
        <w:rPr>
          <w:rFonts w:ascii="Tahoma" w:hAnsi="Tahoma" w:cs="Tahoma"/>
          <w:b/>
          <w:sz w:val="20"/>
        </w:rPr>
        <w:t>Расторжение Договора и/или отказ от исполнения Договора по инициативе Покупателя.</w:t>
      </w:r>
      <w:r w:rsidRPr="00A57301">
        <w:rPr>
          <w:rFonts w:ascii="Tahoma" w:hAnsi="Tahoma" w:cs="Tahoma"/>
          <w:sz w:val="20"/>
        </w:rPr>
        <w:t xml:space="preserve"> </w:t>
      </w:r>
    </w:p>
    <w:p w:rsidR="00721598" w:rsidRPr="00A57301" w:rsidRDefault="00721598" w:rsidP="00A57301">
      <w:pPr>
        <w:pStyle w:val="21"/>
        <w:spacing w:after="0" w:line="240" w:lineRule="auto"/>
        <w:ind w:firstLine="0"/>
        <w:rPr>
          <w:rFonts w:ascii="Tahoma" w:hAnsi="Tahoma" w:cs="Tahoma"/>
          <w:sz w:val="20"/>
        </w:rPr>
      </w:pPr>
      <w:r w:rsidRPr="00A57301">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B15F4C" w:rsidRPr="00A57301" w:rsidRDefault="00B15F4C" w:rsidP="00A57301">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57301">
        <w:rPr>
          <w:rFonts w:ascii="Tahoma"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21598" w:rsidRPr="00A57301" w:rsidRDefault="00721598" w:rsidP="00A57301">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A57301" w:rsidRDefault="00721598" w:rsidP="00A57301">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A57301" w:rsidRDefault="00721598" w:rsidP="00A57301">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A57301" w:rsidRDefault="00721598" w:rsidP="00A57301">
      <w:pPr>
        <w:pStyle w:val="21"/>
        <w:numPr>
          <w:ilvl w:val="1"/>
          <w:numId w:val="10"/>
        </w:numPr>
        <w:spacing w:after="0" w:line="240" w:lineRule="auto"/>
        <w:ind w:left="0" w:firstLine="0"/>
        <w:rPr>
          <w:rFonts w:ascii="Tahoma" w:hAnsi="Tahoma" w:cs="Tahoma"/>
          <w:sz w:val="20"/>
        </w:rPr>
      </w:pPr>
      <w:r w:rsidRPr="00A57301">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A57301" w:rsidRDefault="00721598" w:rsidP="00A57301">
      <w:pPr>
        <w:pStyle w:val="21"/>
        <w:spacing w:after="0" w:line="240" w:lineRule="auto"/>
        <w:ind w:firstLine="0"/>
        <w:rPr>
          <w:rFonts w:ascii="Tahoma" w:hAnsi="Tahoma" w:cs="Tahoma"/>
          <w:sz w:val="20"/>
        </w:rPr>
      </w:pPr>
      <w:r w:rsidRPr="00A57301">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A57301" w:rsidRDefault="00721598" w:rsidP="00A57301">
      <w:pPr>
        <w:numPr>
          <w:ilvl w:val="1"/>
          <w:numId w:val="10"/>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A57301">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A57301">
        <w:rPr>
          <w:rFonts w:ascii="Tahoma" w:hAnsi="Tahoma" w:cs="Tahoma"/>
          <w:sz w:val="20"/>
          <w:szCs w:val="20"/>
        </w:rPr>
        <w:t>по основаниям,</w:t>
      </w:r>
      <w:r w:rsidRPr="00A57301">
        <w:rPr>
          <w:rFonts w:ascii="Tahoma" w:hAnsi="Tahoma" w:cs="Tahoma"/>
          <w:sz w:val="20"/>
          <w:szCs w:val="20"/>
        </w:rPr>
        <w:t xml:space="preserve"> указанным в пункте 6.3. Общих условий или пункте 6.2 </w:t>
      </w:r>
      <w:r w:rsidR="00A75F86" w:rsidRPr="00A57301">
        <w:rPr>
          <w:rFonts w:ascii="Tahoma" w:hAnsi="Tahoma" w:cs="Tahoma"/>
          <w:sz w:val="20"/>
          <w:szCs w:val="20"/>
        </w:rPr>
        <w:t>Договора, Поставщик</w:t>
      </w:r>
      <w:r w:rsidRPr="00A57301">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A57301">
        <w:rPr>
          <w:rFonts w:ascii="Tahoma" w:hAnsi="Tahoma" w:cs="Tahoma"/>
          <w:sz w:val="20"/>
          <w:szCs w:val="20"/>
        </w:rPr>
        <w:t>Продукции</w:t>
      </w:r>
      <w:r w:rsidR="00A75F86" w:rsidRPr="00A57301" w:rsidDel="00801179">
        <w:rPr>
          <w:rFonts w:ascii="Tahoma" w:hAnsi="Tahoma" w:cs="Tahoma"/>
          <w:sz w:val="20"/>
          <w:szCs w:val="20"/>
        </w:rPr>
        <w:t>.</w:t>
      </w:r>
    </w:p>
    <w:p w:rsidR="00721598" w:rsidRPr="00A57301" w:rsidRDefault="00721598" w:rsidP="00A57301">
      <w:pPr>
        <w:pStyle w:val="21"/>
        <w:spacing w:after="0" w:line="240" w:lineRule="auto"/>
        <w:ind w:firstLine="0"/>
        <w:rPr>
          <w:rFonts w:ascii="Tahoma" w:hAnsi="Tahoma" w:cs="Tahoma"/>
          <w:b/>
          <w:sz w:val="20"/>
        </w:rPr>
      </w:pPr>
    </w:p>
    <w:p w:rsidR="00721598" w:rsidRPr="00A57301" w:rsidRDefault="00721598" w:rsidP="00A57301">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Применимое право и разрешение споров</w:t>
      </w:r>
    </w:p>
    <w:p w:rsidR="00721598" w:rsidRPr="00A57301" w:rsidRDefault="00721598" w:rsidP="00A57301">
      <w:pPr>
        <w:numPr>
          <w:ilvl w:val="1"/>
          <w:numId w:val="10"/>
        </w:numPr>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Срок рассмотрения претензий </w:t>
      </w:r>
      <w:r w:rsidR="00BA10DC" w:rsidRPr="00A57301">
        <w:rPr>
          <w:rFonts w:ascii="Tahoma" w:eastAsia="Times New Roman" w:hAnsi="Tahoma" w:cs="Tahoma"/>
          <w:sz w:val="20"/>
          <w:szCs w:val="20"/>
          <w:lang w:eastAsia="ru-RU"/>
        </w:rPr>
        <w:t>–</w:t>
      </w:r>
      <w:r w:rsidRPr="00A57301">
        <w:rPr>
          <w:rFonts w:ascii="Tahoma" w:eastAsia="Times New Roman" w:hAnsi="Tahoma" w:cs="Tahoma"/>
          <w:sz w:val="20"/>
          <w:szCs w:val="20"/>
          <w:lang w:eastAsia="ru-RU"/>
        </w:rPr>
        <w:t xml:space="preserve"> 10 (десяти) рабочих дней с момента ее получения. </w:t>
      </w:r>
    </w:p>
    <w:p w:rsidR="00721598" w:rsidRPr="00A57301" w:rsidRDefault="00721598" w:rsidP="00A57301">
      <w:pPr>
        <w:numPr>
          <w:ilvl w:val="1"/>
          <w:numId w:val="10"/>
        </w:numPr>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A57301">
        <w:rPr>
          <w:rFonts w:ascii="Tahoma" w:eastAsia="Times New Roman" w:hAnsi="Tahoma" w:cs="Tahoma"/>
          <w:sz w:val="20"/>
          <w:szCs w:val="20"/>
          <w:lang w:eastAsia="ru-RU"/>
        </w:rPr>
        <w:t>разрешение в арбитражный суд Московской области.</w:t>
      </w:r>
    </w:p>
    <w:p w:rsidR="00721598" w:rsidRPr="00A57301" w:rsidRDefault="00721598" w:rsidP="00A57301">
      <w:pPr>
        <w:spacing w:after="0" w:line="240" w:lineRule="auto"/>
        <w:jc w:val="both"/>
        <w:rPr>
          <w:rFonts w:ascii="Tahoma" w:eastAsia="Times New Roman" w:hAnsi="Tahoma" w:cs="Tahoma"/>
          <w:sz w:val="20"/>
          <w:szCs w:val="20"/>
          <w:lang w:eastAsia="ru-RU"/>
        </w:rPr>
      </w:pPr>
    </w:p>
    <w:p w:rsidR="00721598" w:rsidRPr="00A57301" w:rsidRDefault="00721598" w:rsidP="00A57301">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Юридически значимые сообщения</w:t>
      </w:r>
      <w:r w:rsidRPr="00A57301">
        <w:rPr>
          <w:rFonts w:ascii="Tahoma" w:hAnsi="Tahoma" w:cs="Tahoma"/>
          <w:sz w:val="20"/>
          <w:szCs w:val="20"/>
        </w:rPr>
        <w:t xml:space="preserve"> </w:t>
      </w:r>
    </w:p>
    <w:p w:rsidR="00721598" w:rsidRPr="00A57301" w:rsidRDefault="00721598" w:rsidP="00A57301">
      <w:pPr>
        <w:pStyle w:val="21"/>
        <w:spacing w:after="0" w:line="240" w:lineRule="auto"/>
        <w:ind w:firstLine="0"/>
        <w:rPr>
          <w:rFonts w:ascii="Tahoma" w:hAnsi="Tahoma" w:cs="Tahoma"/>
          <w:sz w:val="20"/>
        </w:rPr>
      </w:pPr>
      <w:r w:rsidRPr="00A57301">
        <w:rPr>
          <w:rFonts w:ascii="Tahoma" w:hAnsi="Tahoma" w:cs="Tahoma"/>
          <w:sz w:val="20"/>
        </w:rPr>
        <w:t>8.1. Юридически значимые сообщения направляются по следующим адресам:</w:t>
      </w:r>
    </w:p>
    <w:p w:rsidR="00721598" w:rsidRPr="00A57301" w:rsidRDefault="00721598" w:rsidP="00A57301">
      <w:pPr>
        <w:pStyle w:val="21"/>
        <w:overflowPunct w:val="0"/>
        <w:autoSpaceDE w:val="0"/>
        <w:autoSpaceDN w:val="0"/>
        <w:adjustRightInd w:val="0"/>
        <w:spacing w:after="0" w:line="240" w:lineRule="auto"/>
        <w:ind w:firstLine="0"/>
        <w:textAlignment w:val="baseline"/>
        <w:rPr>
          <w:rFonts w:ascii="Tahoma" w:hAnsi="Tahoma" w:cs="Tahoma"/>
          <w:sz w:val="20"/>
        </w:rPr>
      </w:pPr>
      <w:r w:rsidRPr="00A57301">
        <w:rPr>
          <w:rFonts w:ascii="Tahoma" w:hAnsi="Tahoma" w:cs="Tahoma"/>
          <w:sz w:val="20"/>
        </w:rPr>
        <w:t xml:space="preserve">8.1.1. Покупателю: </w:t>
      </w:r>
      <w:r w:rsidRPr="00A57301">
        <w:rPr>
          <w:rFonts w:ascii="Tahoma" w:hAnsi="Tahoma" w:cs="Tahoma"/>
          <w:spacing w:val="-3"/>
          <w:sz w:val="20"/>
        </w:rPr>
        <w:t xml:space="preserve">адрес для направления корреспонденции: </w:t>
      </w:r>
      <w:r w:rsidRPr="00A57301">
        <w:rPr>
          <w:rFonts w:ascii="Tahoma" w:hAnsi="Tahoma" w:cs="Tahoma"/>
          <w:spacing w:val="3"/>
          <w:sz w:val="20"/>
        </w:rPr>
        <w:t>_______________________.</w:t>
      </w:r>
    </w:p>
    <w:p w:rsidR="008371B1" w:rsidRPr="00A57301" w:rsidRDefault="00721598" w:rsidP="00A57301">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A57301">
        <w:rPr>
          <w:rFonts w:ascii="Tahoma" w:hAnsi="Tahoma" w:cs="Tahoma"/>
          <w:sz w:val="20"/>
        </w:rPr>
        <w:t xml:space="preserve">8.1.2. Поставщику: </w:t>
      </w:r>
      <w:r w:rsidRPr="00A57301">
        <w:rPr>
          <w:rFonts w:ascii="Tahoma" w:hAnsi="Tahoma" w:cs="Tahoma"/>
          <w:spacing w:val="-3"/>
          <w:sz w:val="20"/>
        </w:rPr>
        <w:t>адрес для направления корреспонденции:</w:t>
      </w:r>
    </w:p>
    <w:p w:rsidR="00A229B5" w:rsidRPr="00A57301" w:rsidRDefault="00A229B5" w:rsidP="00A57301">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57301">
        <w:rPr>
          <w:rFonts w:ascii="Tahoma" w:hAnsi="Tahoma" w:cs="Tahoma"/>
          <w:sz w:val="20"/>
          <w:szCs w:val="20"/>
          <w:lang w:eastAsia="ru-RU"/>
        </w:rPr>
        <w:t>АО «ЭнергосбыТ Плюс»</w:t>
      </w:r>
    </w:p>
    <w:p w:rsidR="00A229B5" w:rsidRPr="00A57301" w:rsidRDefault="00A229B5" w:rsidP="00A57301">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57301">
        <w:rPr>
          <w:rFonts w:ascii="Tahoma" w:hAnsi="Tahoma" w:cs="Tahoma"/>
          <w:sz w:val="20"/>
          <w:szCs w:val="20"/>
          <w:lang w:eastAsia="ru-RU"/>
        </w:rPr>
        <w:t xml:space="preserve">143421, Московская область, </w:t>
      </w:r>
      <w:proofErr w:type="spellStart"/>
      <w:r w:rsidRPr="00A57301">
        <w:rPr>
          <w:rFonts w:ascii="Tahoma" w:hAnsi="Tahoma" w:cs="Tahoma"/>
          <w:sz w:val="20"/>
          <w:szCs w:val="20"/>
          <w:lang w:eastAsia="ru-RU"/>
        </w:rPr>
        <w:t>г.о</w:t>
      </w:r>
      <w:proofErr w:type="spellEnd"/>
      <w:r w:rsidRPr="00A57301">
        <w:rPr>
          <w:rFonts w:ascii="Tahoma" w:hAnsi="Tahoma" w:cs="Tahoma"/>
          <w:sz w:val="20"/>
          <w:szCs w:val="20"/>
          <w:lang w:eastAsia="ru-RU"/>
        </w:rPr>
        <w:t xml:space="preserve">. Красногорск, автодорога Балтия тер., 26-й км , д 5, </w:t>
      </w:r>
      <w:proofErr w:type="spellStart"/>
      <w:r w:rsidRPr="00A57301">
        <w:rPr>
          <w:rFonts w:ascii="Tahoma" w:hAnsi="Tahoma" w:cs="Tahoma"/>
          <w:sz w:val="20"/>
          <w:szCs w:val="20"/>
          <w:lang w:eastAsia="ru-RU"/>
        </w:rPr>
        <w:t>стр</w:t>
      </w:r>
      <w:proofErr w:type="spellEnd"/>
      <w:r w:rsidRPr="00A57301">
        <w:rPr>
          <w:rFonts w:ascii="Tahoma" w:hAnsi="Tahoma" w:cs="Tahoma"/>
          <w:sz w:val="20"/>
          <w:szCs w:val="20"/>
          <w:lang w:eastAsia="ru-RU"/>
        </w:rPr>
        <w:t xml:space="preserve"> 3, оф 4000 Свиридов Александр Михайлович </w:t>
      </w:r>
      <w:hyperlink r:id="rId8" w:history="1">
        <w:r w:rsidRPr="00A57301">
          <w:rPr>
            <w:rStyle w:val="a8"/>
            <w:rFonts w:ascii="Tahoma" w:hAnsi="Tahoma" w:cs="Tahoma"/>
            <w:sz w:val="20"/>
            <w:szCs w:val="20"/>
            <w:lang w:eastAsia="ru-RU"/>
          </w:rPr>
          <w:t>Alexandr.Sviridov@esplus.ru</w:t>
        </w:r>
      </w:hyperlink>
      <w:r w:rsidRPr="00A57301">
        <w:rPr>
          <w:rFonts w:ascii="Tahoma" w:hAnsi="Tahoma" w:cs="Tahoma"/>
          <w:color w:val="0000FF"/>
          <w:sz w:val="20"/>
          <w:szCs w:val="20"/>
          <w:u w:val="single"/>
          <w:lang w:eastAsia="ru-RU"/>
        </w:rPr>
        <w:t xml:space="preserve"> </w:t>
      </w:r>
      <w:r w:rsidRPr="00A57301">
        <w:rPr>
          <w:rFonts w:ascii="Tahoma" w:hAnsi="Tahoma" w:cs="Tahoma"/>
          <w:sz w:val="20"/>
          <w:szCs w:val="20"/>
          <w:lang w:eastAsia="ru-RU"/>
        </w:rPr>
        <w:t>Тел.: +7 985 704 52 84</w:t>
      </w:r>
    </w:p>
    <w:p w:rsidR="000A6E8C" w:rsidRPr="00A57301" w:rsidRDefault="000A6E8C" w:rsidP="00A57301">
      <w:pPr>
        <w:spacing w:after="0" w:line="240" w:lineRule="auto"/>
        <w:jc w:val="both"/>
        <w:rPr>
          <w:rFonts w:ascii="Tahoma" w:hAnsi="Tahoma" w:cs="Tahoma"/>
          <w:sz w:val="20"/>
          <w:szCs w:val="20"/>
          <w:lang w:eastAsia="ru-RU"/>
        </w:rPr>
      </w:pPr>
    </w:p>
    <w:p w:rsidR="00721598" w:rsidRPr="00A57301" w:rsidRDefault="00721598" w:rsidP="00A57301">
      <w:pPr>
        <w:pStyle w:val="21"/>
        <w:spacing w:after="0" w:line="240" w:lineRule="auto"/>
        <w:ind w:firstLine="0"/>
        <w:rPr>
          <w:rFonts w:ascii="Tahoma" w:hAnsi="Tahoma" w:cs="Tahoma"/>
          <w:sz w:val="20"/>
        </w:rPr>
      </w:pPr>
      <w:r w:rsidRPr="00A57301">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A57301" w:rsidRDefault="00721598" w:rsidP="00A57301">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A57301">
        <w:rPr>
          <w:rFonts w:ascii="Tahoma" w:hAnsi="Tahoma" w:cs="Tahoma"/>
          <w:sz w:val="20"/>
        </w:rPr>
        <w:t>Покупателя:</w:t>
      </w:r>
      <w:r w:rsidRPr="00A57301">
        <w:rPr>
          <w:rFonts w:ascii="Tahoma" w:hAnsi="Tahoma" w:cs="Tahoma"/>
          <w:spacing w:val="-3"/>
          <w:sz w:val="20"/>
        </w:rPr>
        <w:t xml:space="preserve"> </w:t>
      </w:r>
    </w:p>
    <w:p w:rsidR="008371B1" w:rsidRPr="00A57301" w:rsidRDefault="00721598" w:rsidP="00A57301">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A57301">
        <w:rPr>
          <w:rFonts w:ascii="Tahoma" w:hAnsi="Tahoma" w:cs="Tahoma"/>
          <w:spacing w:val="-3"/>
          <w:sz w:val="20"/>
          <w:lang w:val="en-US"/>
        </w:rPr>
        <w:t>E</w:t>
      </w:r>
      <w:r w:rsidRPr="00A57301">
        <w:rPr>
          <w:rFonts w:ascii="Tahoma" w:hAnsi="Tahoma" w:cs="Tahoma"/>
          <w:spacing w:val="-3"/>
          <w:sz w:val="20"/>
        </w:rPr>
        <w:t>-</w:t>
      </w:r>
      <w:r w:rsidRPr="00A57301">
        <w:rPr>
          <w:rFonts w:ascii="Tahoma" w:hAnsi="Tahoma" w:cs="Tahoma"/>
          <w:spacing w:val="-3"/>
          <w:sz w:val="20"/>
          <w:lang w:val="en-US"/>
        </w:rPr>
        <w:t>mail</w:t>
      </w:r>
      <w:r w:rsidRPr="00A57301">
        <w:rPr>
          <w:rFonts w:ascii="Tahoma" w:hAnsi="Tahoma" w:cs="Tahoma"/>
          <w:spacing w:val="-3"/>
          <w:sz w:val="20"/>
        </w:rPr>
        <w:t xml:space="preserve">: </w:t>
      </w:r>
      <w:r w:rsidR="008371B1" w:rsidRPr="00A57301">
        <w:rPr>
          <w:rFonts w:ascii="Tahoma" w:hAnsi="Tahoma" w:cs="Tahoma"/>
          <w:sz w:val="20"/>
        </w:rPr>
        <w:t xml:space="preserve">Абрамова Анна Владимировна, Тел. </w:t>
      </w:r>
      <w:r w:rsidR="008371B1" w:rsidRPr="00A57301">
        <w:rPr>
          <w:rFonts w:ascii="Tahoma" w:hAnsi="Tahoma" w:cs="Tahoma"/>
          <w:sz w:val="20"/>
          <w:lang w:val="en-US"/>
        </w:rPr>
        <w:t xml:space="preserve">+7 (927)294 26 48, </w:t>
      </w:r>
      <w:r w:rsidR="008371B1" w:rsidRPr="00A57301">
        <w:rPr>
          <w:rFonts w:ascii="Tahoma" w:hAnsi="Tahoma" w:cs="Tahoma"/>
          <w:spacing w:val="-3"/>
          <w:sz w:val="20"/>
          <w:lang w:val="en-US"/>
        </w:rPr>
        <w:t xml:space="preserve">E-mail: </w:t>
      </w:r>
      <w:r w:rsidR="008371B1" w:rsidRPr="00A57301">
        <w:rPr>
          <w:rStyle w:val="aa"/>
          <w:rFonts w:ascii="Tahoma" w:hAnsi="Tahoma" w:cs="Tahoma"/>
          <w:sz w:val="20"/>
          <w:szCs w:val="20"/>
          <w:lang w:val="en-US"/>
        </w:rPr>
        <w:t>Anna.V.Abramova@esplus.ru</w:t>
      </w:r>
      <w:proofErr w:type="gramStart"/>
      <w:r w:rsidR="008371B1" w:rsidRPr="00A57301">
        <w:rPr>
          <w:rFonts w:ascii="Tahoma" w:hAnsi="Tahoma" w:cs="Tahoma"/>
          <w:sz w:val="20"/>
          <w:lang w:val="en-US"/>
        </w:rPr>
        <w:t>;</w:t>
      </w:r>
      <w:proofErr w:type="gramEnd"/>
    </w:p>
    <w:p w:rsidR="00721598" w:rsidRPr="00A57301" w:rsidRDefault="00721598" w:rsidP="00A57301">
      <w:pPr>
        <w:pStyle w:val="21"/>
        <w:overflowPunct w:val="0"/>
        <w:autoSpaceDE w:val="0"/>
        <w:autoSpaceDN w:val="0"/>
        <w:adjustRightInd w:val="0"/>
        <w:spacing w:after="0" w:line="240" w:lineRule="auto"/>
        <w:ind w:firstLine="0"/>
        <w:textAlignment w:val="baseline"/>
        <w:rPr>
          <w:rFonts w:ascii="Tahoma" w:hAnsi="Tahoma" w:cs="Tahoma"/>
          <w:sz w:val="20"/>
        </w:rPr>
      </w:pPr>
      <w:r w:rsidRPr="00A57301">
        <w:rPr>
          <w:rFonts w:ascii="Tahoma" w:hAnsi="Tahoma" w:cs="Tahoma"/>
          <w:sz w:val="20"/>
        </w:rPr>
        <w:t>Поставщика:</w:t>
      </w:r>
      <w:r w:rsidR="00E931AC" w:rsidRPr="00A57301">
        <w:rPr>
          <w:rFonts w:ascii="Tahoma" w:hAnsi="Tahoma" w:cs="Tahoma"/>
          <w:sz w:val="20"/>
        </w:rPr>
        <w:t xml:space="preserve"> </w:t>
      </w:r>
      <w:r w:rsidRPr="00A57301">
        <w:rPr>
          <w:rFonts w:ascii="Tahoma" w:hAnsi="Tahoma" w:cs="Tahoma"/>
          <w:spacing w:val="-3"/>
          <w:sz w:val="20"/>
          <w:lang w:val="en-US"/>
        </w:rPr>
        <w:t>E</w:t>
      </w:r>
      <w:r w:rsidRPr="00A57301">
        <w:rPr>
          <w:rFonts w:ascii="Tahoma" w:hAnsi="Tahoma" w:cs="Tahoma"/>
          <w:spacing w:val="-3"/>
          <w:sz w:val="20"/>
        </w:rPr>
        <w:t>-</w:t>
      </w:r>
      <w:r w:rsidRPr="00A57301">
        <w:rPr>
          <w:rFonts w:ascii="Tahoma" w:hAnsi="Tahoma" w:cs="Tahoma"/>
          <w:spacing w:val="-3"/>
          <w:sz w:val="20"/>
          <w:lang w:val="en-US"/>
        </w:rPr>
        <w:t>mail</w:t>
      </w:r>
      <w:r w:rsidRPr="00A57301">
        <w:rPr>
          <w:rFonts w:ascii="Tahoma" w:hAnsi="Tahoma" w:cs="Tahoma"/>
          <w:spacing w:val="-3"/>
          <w:sz w:val="20"/>
        </w:rPr>
        <w:t xml:space="preserve">: </w:t>
      </w:r>
      <w:r w:rsidRPr="00A57301">
        <w:rPr>
          <w:rFonts w:ascii="Tahoma" w:hAnsi="Tahoma" w:cs="Tahoma"/>
          <w:spacing w:val="-3"/>
          <w:sz w:val="20"/>
          <w:u w:val="single"/>
        </w:rPr>
        <w:t>_________________________________</w:t>
      </w:r>
      <w:r w:rsidRPr="00A57301">
        <w:rPr>
          <w:rFonts w:ascii="Tahoma" w:hAnsi="Tahoma" w:cs="Tahoma"/>
          <w:sz w:val="20"/>
        </w:rPr>
        <w:t xml:space="preserve">. </w:t>
      </w:r>
    </w:p>
    <w:p w:rsidR="00721598" w:rsidRPr="00A57301" w:rsidRDefault="00721598" w:rsidP="00A57301">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A57301" w:rsidRDefault="00721598" w:rsidP="00A57301">
      <w:pPr>
        <w:numPr>
          <w:ilvl w:val="0"/>
          <w:numId w:val="10"/>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A57301">
        <w:rPr>
          <w:rFonts w:ascii="Tahoma" w:hAnsi="Tahoma" w:cs="Tahoma"/>
          <w:b/>
          <w:iCs/>
          <w:sz w:val="20"/>
          <w:szCs w:val="20"/>
        </w:rPr>
        <w:t>Прочие условия</w:t>
      </w:r>
    </w:p>
    <w:p w:rsidR="00721598" w:rsidRPr="00A57301" w:rsidRDefault="00721598" w:rsidP="00A57301">
      <w:pPr>
        <w:pStyle w:val="21"/>
        <w:numPr>
          <w:ilvl w:val="1"/>
          <w:numId w:val="10"/>
        </w:numPr>
        <w:overflowPunct w:val="0"/>
        <w:autoSpaceDE w:val="0"/>
        <w:autoSpaceDN w:val="0"/>
        <w:adjustRightInd w:val="0"/>
        <w:spacing w:after="0" w:line="240" w:lineRule="auto"/>
        <w:ind w:left="0" w:firstLine="0"/>
        <w:textAlignment w:val="baseline"/>
        <w:rPr>
          <w:rFonts w:ascii="Tahoma" w:hAnsi="Tahoma" w:cs="Tahoma"/>
          <w:sz w:val="20"/>
        </w:rPr>
      </w:pPr>
      <w:r w:rsidRPr="00A57301">
        <w:rPr>
          <w:rFonts w:ascii="Tahoma" w:hAnsi="Tahoma" w:cs="Tahoma"/>
          <w:b/>
          <w:sz w:val="20"/>
        </w:rPr>
        <w:t>Уступка прав и обязательств по Договору</w:t>
      </w:r>
    </w:p>
    <w:p w:rsidR="00721598" w:rsidRPr="00A57301" w:rsidRDefault="00721598" w:rsidP="00A57301">
      <w:pPr>
        <w:pStyle w:val="a4"/>
        <w:numPr>
          <w:ilvl w:val="2"/>
          <w:numId w:val="10"/>
        </w:numPr>
        <w:tabs>
          <w:tab w:val="left" w:pos="-142"/>
          <w:tab w:val="left" w:pos="993"/>
        </w:tabs>
        <w:ind w:left="0" w:firstLine="0"/>
        <w:rPr>
          <w:rFonts w:ascii="Tahoma" w:hAnsi="Tahoma" w:cs="Tahoma"/>
        </w:rPr>
      </w:pPr>
      <w:r w:rsidRPr="00A57301">
        <w:rPr>
          <w:rFonts w:ascii="Tahoma" w:hAnsi="Tahoma" w:cs="Tahoma"/>
        </w:rPr>
        <w:t>При отсутствии письменного согласия Покупателя Поставщик не вправе:</w:t>
      </w:r>
    </w:p>
    <w:p w:rsidR="00721598" w:rsidRPr="00A57301" w:rsidRDefault="00721598" w:rsidP="00A57301">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переводить свои обязательства (в том числе долги) на третье лицо;</w:t>
      </w:r>
    </w:p>
    <w:p w:rsidR="00721598" w:rsidRPr="00A57301" w:rsidRDefault="00721598" w:rsidP="00A57301">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A57301" w:rsidRDefault="00721598" w:rsidP="00A57301">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A57301" w:rsidRDefault="00721598" w:rsidP="00A57301">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A57301" w:rsidRDefault="00721598" w:rsidP="00A57301">
      <w:pPr>
        <w:pStyle w:val="21"/>
        <w:widowControl w:val="0"/>
        <w:numPr>
          <w:ilvl w:val="2"/>
          <w:numId w:val="10"/>
        </w:numPr>
        <w:tabs>
          <w:tab w:val="left" w:pos="-142"/>
        </w:tabs>
        <w:spacing w:after="0" w:line="240" w:lineRule="auto"/>
        <w:ind w:left="0" w:firstLine="0"/>
        <w:rPr>
          <w:rFonts w:ascii="Tahoma" w:hAnsi="Tahoma" w:cs="Tahoma"/>
          <w:sz w:val="20"/>
        </w:rPr>
      </w:pPr>
      <w:r w:rsidRPr="00A57301">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A57301" w:rsidRDefault="00721598" w:rsidP="00A57301">
      <w:pPr>
        <w:pStyle w:val="21"/>
        <w:widowControl w:val="0"/>
        <w:numPr>
          <w:ilvl w:val="2"/>
          <w:numId w:val="10"/>
        </w:numPr>
        <w:tabs>
          <w:tab w:val="left" w:pos="-142"/>
        </w:tabs>
        <w:spacing w:after="0" w:line="240" w:lineRule="auto"/>
        <w:ind w:left="0" w:firstLine="0"/>
        <w:rPr>
          <w:rFonts w:ascii="Tahoma" w:hAnsi="Tahoma" w:cs="Tahoma"/>
          <w:sz w:val="20"/>
        </w:rPr>
      </w:pPr>
      <w:r w:rsidRPr="00A57301">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A57301" w:rsidRDefault="00721598" w:rsidP="00A57301">
      <w:pPr>
        <w:pStyle w:val="21"/>
        <w:widowControl w:val="0"/>
        <w:numPr>
          <w:ilvl w:val="2"/>
          <w:numId w:val="10"/>
        </w:numPr>
        <w:tabs>
          <w:tab w:val="left" w:pos="-142"/>
        </w:tabs>
        <w:spacing w:after="0" w:line="240" w:lineRule="auto"/>
        <w:ind w:left="0" w:firstLine="0"/>
        <w:rPr>
          <w:rFonts w:ascii="Tahoma" w:hAnsi="Tahoma" w:cs="Tahoma"/>
          <w:sz w:val="20"/>
        </w:rPr>
      </w:pPr>
      <w:r w:rsidRPr="00A57301">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A57301" w:rsidRDefault="00721598" w:rsidP="00A57301">
      <w:pPr>
        <w:pStyle w:val="21"/>
        <w:widowControl w:val="0"/>
        <w:numPr>
          <w:ilvl w:val="2"/>
          <w:numId w:val="10"/>
        </w:numPr>
        <w:tabs>
          <w:tab w:val="left" w:pos="-142"/>
        </w:tabs>
        <w:spacing w:after="0" w:line="240" w:lineRule="auto"/>
        <w:ind w:left="0" w:firstLine="0"/>
        <w:rPr>
          <w:rFonts w:ascii="Tahoma" w:hAnsi="Tahoma" w:cs="Tahoma"/>
          <w:sz w:val="20"/>
        </w:rPr>
      </w:pPr>
      <w:r w:rsidRPr="00A57301">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A57301" w:rsidRDefault="00721598" w:rsidP="00A57301">
      <w:pPr>
        <w:pStyle w:val="21"/>
        <w:widowControl w:val="0"/>
        <w:numPr>
          <w:ilvl w:val="2"/>
          <w:numId w:val="10"/>
        </w:numPr>
        <w:tabs>
          <w:tab w:val="left" w:pos="-142"/>
        </w:tabs>
        <w:spacing w:after="0" w:line="240" w:lineRule="auto"/>
        <w:ind w:left="0" w:firstLine="0"/>
        <w:rPr>
          <w:rFonts w:ascii="Tahoma" w:hAnsi="Tahoma" w:cs="Tahoma"/>
          <w:sz w:val="20"/>
        </w:rPr>
      </w:pPr>
      <w:r w:rsidRPr="00A57301">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A57301" w:rsidRDefault="00721598" w:rsidP="00A57301">
      <w:pPr>
        <w:pStyle w:val="21"/>
        <w:numPr>
          <w:ilvl w:val="1"/>
          <w:numId w:val="10"/>
        </w:numPr>
        <w:overflowPunct w:val="0"/>
        <w:autoSpaceDE w:val="0"/>
        <w:autoSpaceDN w:val="0"/>
        <w:adjustRightInd w:val="0"/>
        <w:spacing w:after="0" w:line="240" w:lineRule="auto"/>
        <w:ind w:left="0" w:firstLine="0"/>
        <w:textAlignment w:val="baseline"/>
        <w:rPr>
          <w:rFonts w:ascii="Tahoma" w:hAnsi="Tahoma" w:cs="Tahoma"/>
          <w:sz w:val="20"/>
        </w:rPr>
      </w:pPr>
      <w:r w:rsidRPr="00A57301">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A57301" w:rsidRDefault="00721598" w:rsidP="00A57301">
      <w:pPr>
        <w:pStyle w:val="21"/>
        <w:numPr>
          <w:ilvl w:val="1"/>
          <w:numId w:val="10"/>
        </w:numPr>
        <w:overflowPunct w:val="0"/>
        <w:autoSpaceDE w:val="0"/>
        <w:autoSpaceDN w:val="0"/>
        <w:adjustRightInd w:val="0"/>
        <w:spacing w:after="0" w:line="240" w:lineRule="auto"/>
        <w:ind w:left="0" w:firstLine="0"/>
        <w:textAlignment w:val="baseline"/>
        <w:rPr>
          <w:rFonts w:ascii="Tahoma" w:hAnsi="Tahoma" w:cs="Tahoma"/>
          <w:sz w:val="20"/>
        </w:rPr>
      </w:pPr>
      <w:r w:rsidRPr="00A57301">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A57301" w:rsidRDefault="00721598" w:rsidP="00A57301">
      <w:pPr>
        <w:pStyle w:val="21"/>
        <w:numPr>
          <w:ilvl w:val="1"/>
          <w:numId w:val="10"/>
        </w:numPr>
        <w:overflowPunct w:val="0"/>
        <w:autoSpaceDE w:val="0"/>
        <w:autoSpaceDN w:val="0"/>
        <w:adjustRightInd w:val="0"/>
        <w:spacing w:after="0" w:line="240" w:lineRule="auto"/>
        <w:ind w:left="0" w:firstLine="0"/>
        <w:textAlignment w:val="baseline"/>
        <w:rPr>
          <w:rFonts w:ascii="Tahoma" w:hAnsi="Tahoma" w:cs="Tahoma"/>
          <w:sz w:val="20"/>
        </w:rPr>
      </w:pPr>
      <w:r w:rsidRPr="00A57301">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A57301" w:rsidRDefault="00721598" w:rsidP="00A57301">
      <w:pPr>
        <w:pStyle w:val="21"/>
        <w:numPr>
          <w:ilvl w:val="1"/>
          <w:numId w:val="10"/>
        </w:numPr>
        <w:overflowPunct w:val="0"/>
        <w:autoSpaceDE w:val="0"/>
        <w:autoSpaceDN w:val="0"/>
        <w:adjustRightInd w:val="0"/>
        <w:spacing w:after="0" w:line="240" w:lineRule="auto"/>
        <w:ind w:left="0" w:firstLine="0"/>
        <w:textAlignment w:val="baseline"/>
        <w:rPr>
          <w:rFonts w:ascii="Tahoma" w:hAnsi="Tahoma" w:cs="Tahoma"/>
          <w:sz w:val="20"/>
        </w:rPr>
      </w:pPr>
      <w:r w:rsidRPr="00A57301">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A57301">
          <w:rPr>
            <w:rFonts w:ascii="Tahoma" w:hAnsi="Tahoma" w:cs="Tahoma"/>
            <w:sz w:val="20"/>
          </w:rPr>
          <w:t>http://zakupki.tplusgroup.ru/terms</w:t>
        </w:r>
      </w:hyperlink>
      <w:r w:rsidRPr="00A57301">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A57301" w:rsidRDefault="00721598" w:rsidP="00A57301">
      <w:pPr>
        <w:pStyle w:val="21"/>
        <w:numPr>
          <w:ilvl w:val="1"/>
          <w:numId w:val="10"/>
        </w:numPr>
        <w:spacing w:after="0" w:line="240" w:lineRule="auto"/>
        <w:ind w:left="0" w:firstLine="0"/>
        <w:jc w:val="left"/>
        <w:rPr>
          <w:rFonts w:ascii="Tahoma" w:hAnsi="Tahoma" w:cs="Tahoma"/>
          <w:b/>
          <w:iCs/>
          <w:sz w:val="20"/>
        </w:rPr>
      </w:pPr>
      <w:r w:rsidRPr="00A57301">
        <w:rPr>
          <w:rFonts w:ascii="Tahoma" w:hAnsi="Tahoma" w:cs="Tahoma"/>
          <w:b/>
          <w:sz w:val="20"/>
        </w:rPr>
        <w:t>Электронный документооборот</w:t>
      </w:r>
    </w:p>
    <w:p w:rsidR="00721598" w:rsidRPr="00A57301" w:rsidRDefault="00721598" w:rsidP="00A57301">
      <w:pPr>
        <w:pStyle w:val="21"/>
        <w:numPr>
          <w:ilvl w:val="2"/>
          <w:numId w:val="10"/>
        </w:numPr>
        <w:spacing w:after="0" w:line="240" w:lineRule="auto"/>
        <w:ind w:left="0" w:firstLine="0"/>
        <w:rPr>
          <w:rFonts w:ascii="Tahoma" w:hAnsi="Tahoma" w:cs="Tahoma"/>
          <w:b/>
          <w:iCs/>
          <w:sz w:val="20"/>
        </w:rPr>
      </w:pPr>
      <w:r w:rsidRPr="00A57301">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A57301">
        <w:rPr>
          <w:rFonts w:ascii="Tahoma" w:hAnsi="Tahoma" w:cs="Tahoma"/>
          <w:sz w:val="20"/>
        </w:rPr>
        <w:t>,</w:t>
      </w:r>
      <w:r w:rsidRPr="00A57301">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A57301">
        <w:rPr>
          <w:rFonts w:ascii="Tahoma" w:hAnsi="Tahoma" w:cs="Tahoma"/>
          <w:color w:val="000000"/>
          <w:sz w:val="20"/>
          <w:shd w:val="clear" w:color="auto" w:fill="FFFFFF"/>
        </w:rPr>
        <w:t>19.12.2023 № ЕД-7-26/970@ </w:t>
      </w:r>
      <w:r w:rsidRPr="00A57301" w:rsidDel="00A113F8">
        <w:rPr>
          <w:rFonts w:ascii="Tahoma" w:hAnsi="Tahoma" w:cs="Tahoma"/>
          <w:sz w:val="20"/>
        </w:rPr>
        <w:t xml:space="preserve"> </w:t>
      </w:r>
      <w:r w:rsidRPr="00A5730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A57301">
        <w:rPr>
          <w:rFonts w:ascii="Tahoma" w:hAnsi="Tahoma" w:cs="Tahoma"/>
          <w:sz w:val="20"/>
        </w:rPr>
        <w:t>pdf</w:t>
      </w:r>
      <w:proofErr w:type="spellEnd"/>
      <w:r w:rsidRPr="00A57301">
        <w:rPr>
          <w:rFonts w:ascii="Tahoma" w:hAnsi="Tahoma" w:cs="Tahoma"/>
          <w:sz w:val="20"/>
        </w:rPr>
        <w:t xml:space="preserve"> (</w:t>
      </w:r>
      <w:proofErr w:type="spellStart"/>
      <w:r w:rsidRPr="00A57301">
        <w:rPr>
          <w:rFonts w:ascii="Tahoma" w:hAnsi="Tahoma" w:cs="Tahoma"/>
          <w:sz w:val="20"/>
        </w:rPr>
        <w:t>Portable</w:t>
      </w:r>
      <w:proofErr w:type="spellEnd"/>
      <w:r w:rsidRPr="00A57301">
        <w:rPr>
          <w:rFonts w:ascii="Tahoma" w:hAnsi="Tahoma" w:cs="Tahoma"/>
          <w:sz w:val="20"/>
        </w:rPr>
        <w:t xml:space="preserve"> </w:t>
      </w:r>
      <w:proofErr w:type="spellStart"/>
      <w:r w:rsidRPr="00A57301">
        <w:rPr>
          <w:rFonts w:ascii="Tahoma" w:hAnsi="Tahoma" w:cs="Tahoma"/>
          <w:sz w:val="20"/>
        </w:rPr>
        <w:t>Document</w:t>
      </w:r>
      <w:proofErr w:type="spellEnd"/>
      <w:r w:rsidRPr="00A57301">
        <w:rPr>
          <w:rFonts w:ascii="Tahoma" w:hAnsi="Tahoma" w:cs="Tahoma"/>
          <w:sz w:val="20"/>
        </w:rPr>
        <w:t xml:space="preserve"> </w:t>
      </w:r>
      <w:proofErr w:type="spellStart"/>
      <w:r w:rsidRPr="00A57301">
        <w:rPr>
          <w:rFonts w:ascii="Tahoma" w:hAnsi="Tahoma" w:cs="Tahoma"/>
          <w:sz w:val="20"/>
        </w:rPr>
        <w:t>Format</w:t>
      </w:r>
      <w:proofErr w:type="spellEnd"/>
      <w:r w:rsidRPr="00A57301">
        <w:rPr>
          <w:rFonts w:ascii="Tahoma" w:hAnsi="Tahoma" w:cs="Tahoma"/>
          <w:sz w:val="20"/>
        </w:rPr>
        <w:t xml:space="preserve">), </w:t>
      </w:r>
      <w:proofErr w:type="spellStart"/>
      <w:r w:rsidRPr="00A57301">
        <w:rPr>
          <w:rFonts w:ascii="Tahoma" w:hAnsi="Tahoma" w:cs="Tahoma"/>
          <w:sz w:val="20"/>
        </w:rPr>
        <w:t>doc</w:t>
      </w:r>
      <w:proofErr w:type="spellEnd"/>
      <w:r w:rsidRPr="00A57301">
        <w:rPr>
          <w:rFonts w:ascii="Tahoma" w:hAnsi="Tahoma" w:cs="Tahoma"/>
          <w:sz w:val="20"/>
        </w:rPr>
        <w:t xml:space="preserve"> (MS </w:t>
      </w:r>
      <w:proofErr w:type="spellStart"/>
      <w:r w:rsidRPr="00A57301">
        <w:rPr>
          <w:rFonts w:ascii="Tahoma" w:hAnsi="Tahoma" w:cs="Tahoma"/>
          <w:sz w:val="20"/>
        </w:rPr>
        <w:t>Word</w:t>
      </w:r>
      <w:proofErr w:type="spellEnd"/>
      <w:r w:rsidRPr="00A57301">
        <w:rPr>
          <w:rFonts w:ascii="Tahoma" w:hAnsi="Tahoma" w:cs="Tahoma"/>
          <w:sz w:val="20"/>
        </w:rPr>
        <w:t xml:space="preserve">), </w:t>
      </w:r>
      <w:proofErr w:type="spellStart"/>
      <w:r w:rsidRPr="00A57301">
        <w:rPr>
          <w:rFonts w:ascii="Tahoma" w:hAnsi="Tahoma" w:cs="Tahoma"/>
          <w:sz w:val="20"/>
        </w:rPr>
        <w:t>xls</w:t>
      </w:r>
      <w:proofErr w:type="spellEnd"/>
      <w:r w:rsidRPr="00A57301">
        <w:rPr>
          <w:rFonts w:ascii="Tahoma" w:hAnsi="Tahoma" w:cs="Tahoma"/>
          <w:sz w:val="20"/>
        </w:rPr>
        <w:t xml:space="preserve"> (MS </w:t>
      </w:r>
      <w:proofErr w:type="spellStart"/>
      <w:r w:rsidRPr="00A57301">
        <w:rPr>
          <w:rFonts w:ascii="Tahoma" w:hAnsi="Tahoma" w:cs="Tahoma"/>
          <w:sz w:val="20"/>
        </w:rPr>
        <w:t>Excel</w:t>
      </w:r>
      <w:proofErr w:type="spellEnd"/>
      <w:r w:rsidRPr="00A5730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A57301" w:rsidRDefault="00721598" w:rsidP="00A57301">
      <w:pPr>
        <w:pStyle w:val="21"/>
        <w:numPr>
          <w:ilvl w:val="2"/>
          <w:numId w:val="10"/>
        </w:numPr>
        <w:spacing w:after="0" w:line="240" w:lineRule="auto"/>
        <w:ind w:left="0" w:firstLine="0"/>
        <w:rPr>
          <w:rFonts w:ascii="Tahoma" w:hAnsi="Tahoma" w:cs="Tahoma"/>
          <w:b/>
          <w:iCs/>
          <w:sz w:val="20"/>
        </w:rPr>
      </w:pPr>
      <w:r w:rsidRPr="00A57301">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A57301" w:rsidRDefault="00721598" w:rsidP="00A57301">
      <w:pPr>
        <w:pStyle w:val="21"/>
        <w:numPr>
          <w:ilvl w:val="2"/>
          <w:numId w:val="10"/>
        </w:numPr>
        <w:spacing w:after="0" w:line="240" w:lineRule="auto"/>
        <w:ind w:left="0" w:firstLine="0"/>
        <w:jc w:val="left"/>
        <w:rPr>
          <w:rFonts w:ascii="Tahoma" w:hAnsi="Tahoma" w:cs="Tahoma"/>
          <w:b/>
          <w:iCs/>
          <w:sz w:val="20"/>
        </w:rPr>
      </w:pPr>
      <w:r w:rsidRPr="00A5730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A57301" w:rsidRDefault="00721598" w:rsidP="00A57301">
      <w:pPr>
        <w:widowControl w:val="0"/>
        <w:tabs>
          <w:tab w:val="left" w:pos="284"/>
        </w:tabs>
        <w:autoSpaceDE w:val="0"/>
        <w:autoSpaceDN w:val="0"/>
        <w:adjustRightInd w:val="0"/>
        <w:spacing w:after="0" w:line="240" w:lineRule="auto"/>
        <w:jc w:val="both"/>
        <w:rPr>
          <w:rFonts w:ascii="Tahoma" w:hAnsi="Tahoma" w:cs="Tahoma"/>
          <w:sz w:val="20"/>
          <w:szCs w:val="20"/>
        </w:rPr>
      </w:pPr>
      <w:r w:rsidRPr="00A5730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A57301">
        <w:rPr>
          <w:rFonts w:ascii="Tahoma" w:hAnsi="Tahoma" w:cs="Tahoma"/>
          <w:sz w:val="20"/>
          <w:szCs w:val="20"/>
        </w:rPr>
        <w:t>ТекстИнф</w:t>
      </w:r>
      <w:proofErr w:type="spellEnd"/>
      <w:r w:rsidRPr="00A57301">
        <w:rPr>
          <w:rFonts w:ascii="Tahoma" w:hAnsi="Tahoma" w:cs="Tahoma"/>
          <w:sz w:val="20"/>
          <w:szCs w:val="20"/>
        </w:rPr>
        <w:t xml:space="preserve"> и значениями атрибутов </w:t>
      </w:r>
      <w:proofErr w:type="spellStart"/>
      <w:r w:rsidRPr="00A57301">
        <w:rPr>
          <w:rFonts w:ascii="Tahoma" w:hAnsi="Tahoma" w:cs="Tahoma"/>
          <w:sz w:val="20"/>
          <w:szCs w:val="20"/>
        </w:rPr>
        <w:t>Идентиф</w:t>
      </w:r>
      <w:proofErr w:type="spellEnd"/>
      <w:r w:rsidRPr="00A57301">
        <w:rPr>
          <w:rFonts w:ascii="Tahoma" w:hAnsi="Tahoma" w:cs="Tahoma"/>
          <w:sz w:val="20"/>
          <w:szCs w:val="20"/>
        </w:rPr>
        <w:t xml:space="preserve">="Договор" и </w:t>
      </w:r>
      <w:proofErr w:type="spellStart"/>
      <w:r w:rsidRPr="00A57301">
        <w:rPr>
          <w:rFonts w:ascii="Tahoma" w:hAnsi="Tahoma" w:cs="Tahoma"/>
          <w:sz w:val="20"/>
          <w:szCs w:val="20"/>
        </w:rPr>
        <w:t>Значен</w:t>
      </w:r>
      <w:proofErr w:type="spellEnd"/>
      <w:proofErr w:type="gramStart"/>
      <w:r w:rsidRPr="00A57301">
        <w:rPr>
          <w:rFonts w:ascii="Tahoma" w:hAnsi="Tahoma" w:cs="Tahoma"/>
          <w:sz w:val="20"/>
          <w:szCs w:val="20"/>
        </w:rPr>
        <w:t>=&lt;</w:t>
      </w:r>
      <w:proofErr w:type="gramEnd"/>
      <w:r w:rsidRPr="00A57301">
        <w:rPr>
          <w:rFonts w:ascii="Tahoma" w:hAnsi="Tahoma" w:cs="Tahoma"/>
          <w:sz w:val="20"/>
          <w:szCs w:val="20"/>
        </w:rPr>
        <w:t xml:space="preserve">Номер договора&gt;;   </w:t>
      </w:r>
    </w:p>
    <w:p w:rsidR="00721598" w:rsidRPr="00A57301" w:rsidRDefault="00721598" w:rsidP="00A57301">
      <w:pPr>
        <w:widowControl w:val="0"/>
        <w:tabs>
          <w:tab w:val="left" w:pos="284"/>
        </w:tabs>
        <w:autoSpaceDE w:val="0"/>
        <w:autoSpaceDN w:val="0"/>
        <w:adjustRightInd w:val="0"/>
        <w:spacing w:after="0" w:line="240" w:lineRule="auto"/>
        <w:jc w:val="both"/>
        <w:rPr>
          <w:rFonts w:ascii="Tahoma" w:hAnsi="Tahoma" w:cs="Tahoma"/>
          <w:sz w:val="20"/>
          <w:szCs w:val="20"/>
        </w:rPr>
      </w:pPr>
      <w:r w:rsidRPr="00A5730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A57301">
        <w:rPr>
          <w:rFonts w:ascii="Tahoma" w:hAnsi="Tahoma" w:cs="Tahoma"/>
          <w:sz w:val="20"/>
          <w:szCs w:val="20"/>
        </w:rPr>
        <w:t>ТекстИнф</w:t>
      </w:r>
      <w:proofErr w:type="spellEnd"/>
      <w:r w:rsidRPr="00A57301">
        <w:rPr>
          <w:rFonts w:ascii="Tahoma" w:hAnsi="Tahoma" w:cs="Tahoma"/>
          <w:sz w:val="20"/>
          <w:szCs w:val="20"/>
        </w:rPr>
        <w:t xml:space="preserve"> и значениями атрибутов </w:t>
      </w:r>
      <w:proofErr w:type="spellStart"/>
      <w:r w:rsidRPr="00A57301">
        <w:rPr>
          <w:rFonts w:ascii="Tahoma" w:hAnsi="Tahoma" w:cs="Tahoma"/>
          <w:sz w:val="20"/>
          <w:szCs w:val="20"/>
        </w:rPr>
        <w:t>Идентиф</w:t>
      </w:r>
      <w:proofErr w:type="spellEnd"/>
      <w:r w:rsidRPr="00A57301">
        <w:rPr>
          <w:rFonts w:ascii="Tahoma" w:hAnsi="Tahoma" w:cs="Tahoma"/>
          <w:sz w:val="20"/>
          <w:szCs w:val="20"/>
        </w:rPr>
        <w:t xml:space="preserve">="Договор" и </w:t>
      </w:r>
      <w:proofErr w:type="spellStart"/>
      <w:r w:rsidRPr="00A57301">
        <w:rPr>
          <w:rFonts w:ascii="Tahoma" w:hAnsi="Tahoma" w:cs="Tahoma"/>
          <w:sz w:val="20"/>
          <w:szCs w:val="20"/>
        </w:rPr>
        <w:t>Значен</w:t>
      </w:r>
      <w:proofErr w:type="spellEnd"/>
      <w:proofErr w:type="gramStart"/>
      <w:r w:rsidRPr="00A57301">
        <w:rPr>
          <w:rFonts w:ascii="Tahoma" w:hAnsi="Tahoma" w:cs="Tahoma"/>
          <w:sz w:val="20"/>
          <w:szCs w:val="20"/>
        </w:rPr>
        <w:t>=&lt;</w:t>
      </w:r>
      <w:proofErr w:type="gramEnd"/>
      <w:r w:rsidRPr="00A57301">
        <w:rPr>
          <w:rFonts w:ascii="Tahoma" w:hAnsi="Tahoma" w:cs="Tahoma"/>
          <w:sz w:val="20"/>
          <w:szCs w:val="20"/>
        </w:rPr>
        <w:t xml:space="preserve">Номер договора&gt; или в секции </w:t>
      </w:r>
      <w:proofErr w:type="spellStart"/>
      <w:r w:rsidRPr="00A57301">
        <w:rPr>
          <w:rFonts w:ascii="Tahoma" w:hAnsi="Tahoma" w:cs="Tahoma"/>
          <w:sz w:val="20"/>
          <w:szCs w:val="20"/>
        </w:rPr>
        <w:t>СвПродПер.СвПер</w:t>
      </w:r>
      <w:proofErr w:type="spellEnd"/>
      <w:r w:rsidRPr="00A57301">
        <w:rPr>
          <w:rFonts w:ascii="Tahoma" w:hAnsi="Tahoma" w:cs="Tahoma"/>
          <w:sz w:val="20"/>
          <w:szCs w:val="20"/>
        </w:rPr>
        <w:t xml:space="preserve"> – строку с тэгом  </w:t>
      </w:r>
      <w:proofErr w:type="spellStart"/>
      <w:r w:rsidRPr="00A57301">
        <w:rPr>
          <w:rFonts w:ascii="Tahoma" w:hAnsi="Tahoma" w:cs="Tahoma"/>
          <w:sz w:val="20"/>
          <w:szCs w:val="20"/>
        </w:rPr>
        <w:t>ОснПер</w:t>
      </w:r>
      <w:proofErr w:type="spellEnd"/>
      <w:r w:rsidRPr="00A57301">
        <w:rPr>
          <w:rFonts w:ascii="Tahoma" w:hAnsi="Tahoma" w:cs="Tahoma"/>
          <w:sz w:val="20"/>
          <w:szCs w:val="20"/>
        </w:rPr>
        <w:t xml:space="preserve"> и значениями атрибутов </w:t>
      </w:r>
      <w:proofErr w:type="spellStart"/>
      <w:r w:rsidRPr="00A57301">
        <w:rPr>
          <w:rFonts w:ascii="Tahoma" w:hAnsi="Tahoma" w:cs="Tahoma"/>
          <w:sz w:val="20"/>
          <w:szCs w:val="20"/>
        </w:rPr>
        <w:t>НаимОсн</w:t>
      </w:r>
      <w:proofErr w:type="spellEnd"/>
      <w:r w:rsidRPr="00A57301">
        <w:rPr>
          <w:rFonts w:ascii="Tahoma" w:hAnsi="Tahoma" w:cs="Tahoma"/>
          <w:sz w:val="20"/>
          <w:szCs w:val="20"/>
        </w:rPr>
        <w:t xml:space="preserve">="Договор" и </w:t>
      </w:r>
      <w:proofErr w:type="spellStart"/>
      <w:r w:rsidRPr="00A57301">
        <w:rPr>
          <w:rFonts w:ascii="Tahoma" w:hAnsi="Tahoma" w:cs="Tahoma"/>
          <w:sz w:val="20"/>
          <w:szCs w:val="20"/>
        </w:rPr>
        <w:t>НомОсн</w:t>
      </w:r>
      <w:proofErr w:type="spellEnd"/>
      <w:r w:rsidRPr="00A57301">
        <w:rPr>
          <w:rFonts w:ascii="Tahoma" w:hAnsi="Tahoma" w:cs="Tahoma"/>
          <w:sz w:val="20"/>
          <w:szCs w:val="20"/>
        </w:rPr>
        <w:t xml:space="preserve">=&lt;Номер договора&gt;; в секции </w:t>
      </w:r>
      <w:proofErr w:type="spellStart"/>
      <w:r w:rsidRPr="00A57301">
        <w:rPr>
          <w:rFonts w:ascii="Tahoma" w:hAnsi="Tahoma" w:cs="Tahoma"/>
          <w:sz w:val="20"/>
          <w:szCs w:val="20"/>
        </w:rPr>
        <w:t>ГрузОт</w:t>
      </w:r>
      <w:proofErr w:type="spellEnd"/>
      <w:r w:rsidRPr="00A57301">
        <w:rPr>
          <w:rFonts w:ascii="Tahoma" w:hAnsi="Tahoma" w:cs="Tahoma"/>
          <w:sz w:val="20"/>
          <w:szCs w:val="20"/>
        </w:rPr>
        <w:t xml:space="preserve"> – значениями атрибута </w:t>
      </w:r>
      <w:proofErr w:type="spellStart"/>
      <w:r w:rsidRPr="00A57301">
        <w:rPr>
          <w:rFonts w:ascii="Tahoma" w:hAnsi="Tahoma" w:cs="Tahoma"/>
          <w:sz w:val="20"/>
          <w:szCs w:val="20"/>
        </w:rPr>
        <w:t>УчастникТип</w:t>
      </w:r>
      <w:proofErr w:type="spellEnd"/>
      <w:r w:rsidRPr="00A57301">
        <w:rPr>
          <w:rFonts w:ascii="Tahoma" w:hAnsi="Tahoma" w:cs="Tahoma"/>
          <w:sz w:val="20"/>
          <w:szCs w:val="20"/>
        </w:rPr>
        <w:t xml:space="preserve"> если грузоотправитель не совпадает с продавцом</w:t>
      </w:r>
    </w:p>
    <w:p w:rsidR="00721598" w:rsidRPr="00A57301" w:rsidRDefault="00721598" w:rsidP="00A57301">
      <w:pPr>
        <w:widowControl w:val="0"/>
        <w:tabs>
          <w:tab w:val="left" w:pos="284"/>
        </w:tabs>
        <w:autoSpaceDE w:val="0"/>
        <w:autoSpaceDN w:val="0"/>
        <w:adjustRightInd w:val="0"/>
        <w:spacing w:after="0" w:line="240" w:lineRule="auto"/>
        <w:jc w:val="both"/>
        <w:rPr>
          <w:rFonts w:ascii="Tahoma" w:hAnsi="Tahoma" w:cs="Tahoma"/>
          <w:sz w:val="20"/>
          <w:szCs w:val="20"/>
        </w:rPr>
      </w:pPr>
      <w:r w:rsidRPr="00A5730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A57301" w:rsidRDefault="00721598" w:rsidP="00A57301">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57301">
        <w:rPr>
          <w:rFonts w:ascii="Tahoma" w:hAnsi="Tahoma" w:cs="Tahoma"/>
          <w:sz w:val="20"/>
          <w:szCs w:val="20"/>
        </w:rPr>
        <w:t>ТекстИнф</w:t>
      </w:r>
      <w:proofErr w:type="spellEnd"/>
      <w:r w:rsidRPr="00A57301">
        <w:rPr>
          <w:rFonts w:ascii="Tahoma" w:hAnsi="Tahoma" w:cs="Tahoma"/>
          <w:sz w:val="20"/>
          <w:szCs w:val="20"/>
        </w:rPr>
        <w:t xml:space="preserve"> и значениями атрибутов </w:t>
      </w:r>
      <w:proofErr w:type="spellStart"/>
      <w:r w:rsidRPr="00A57301">
        <w:rPr>
          <w:rFonts w:ascii="Tahoma" w:hAnsi="Tahoma" w:cs="Tahoma"/>
          <w:sz w:val="20"/>
          <w:szCs w:val="20"/>
        </w:rPr>
        <w:t>Идентиф</w:t>
      </w:r>
      <w:proofErr w:type="spellEnd"/>
      <w:r w:rsidRPr="00A57301">
        <w:rPr>
          <w:rFonts w:ascii="Tahoma" w:hAnsi="Tahoma" w:cs="Tahoma"/>
          <w:sz w:val="20"/>
          <w:szCs w:val="20"/>
        </w:rPr>
        <w:t xml:space="preserve">=" </w:t>
      </w:r>
      <w:proofErr w:type="spellStart"/>
      <w:r w:rsidRPr="00A57301">
        <w:rPr>
          <w:rFonts w:ascii="Tahoma" w:hAnsi="Tahoma" w:cs="Tahoma"/>
          <w:sz w:val="20"/>
          <w:szCs w:val="20"/>
        </w:rPr>
        <w:t>ПредДок</w:t>
      </w:r>
      <w:proofErr w:type="spellEnd"/>
      <w:r w:rsidRPr="00A57301">
        <w:rPr>
          <w:rFonts w:ascii="Tahoma" w:hAnsi="Tahoma" w:cs="Tahoma"/>
          <w:sz w:val="20"/>
          <w:szCs w:val="20"/>
        </w:rPr>
        <w:t xml:space="preserve">" и </w:t>
      </w:r>
      <w:proofErr w:type="spellStart"/>
      <w:r w:rsidRPr="00A57301">
        <w:rPr>
          <w:rFonts w:ascii="Tahoma" w:hAnsi="Tahoma" w:cs="Tahoma"/>
          <w:sz w:val="20"/>
          <w:szCs w:val="20"/>
        </w:rPr>
        <w:t>Значен</w:t>
      </w:r>
      <w:proofErr w:type="spellEnd"/>
      <w:proofErr w:type="gramStart"/>
      <w:r w:rsidRPr="00A57301">
        <w:rPr>
          <w:rFonts w:ascii="Tahoma" w:hAnsi="Tahoma" w:cs="Tahoma"/>
          <w:sz w:val="20"/>
          <w:szCs w:val="20"/>
        </w:rPr>
        <w:t>=&lt;</w:t>
      </w:r>
      <w:proofErr w:type="gramEnd"/>
      <w:r w:rsidRPr="00A57301">
        <w:rPr>
          <w:rFonts w:ascii="Tahoma" w:hAnsi="Tahoma" w:cs="Tahoma"/>
          <w:sz w:val="20"/>
          <w:szCs w:val="20"/>
        </w:rPr>
        <w:t xml:space="preserve">Номер ПУД&gt; </w:t>
      </w:r>
    </w:p>
    <w:p w:rsidR="00721598" w:rsidRPr="00A57301" w:rsidRDefault="00721598" w:rsidP="00A57301">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57301">
        <w:rPr>
          <w:rFonts w:ascii="Tahoma" w:hAnsi="Tahoma" w:cs="Tahoma"/>
          <w:sz w:val="20"/>
          <w:szCs w:val="20"/>
        </w:rPr>
        <w:t>ТекстИнф</w:t>
      </w:r>
      <w:proofErr w:type="spellEnd"/>
      <w:r w:rsidRPr="00A57301">
        <w:rPr>
          <w:rFonts w:ascii="Tahoma" w:hAnsi="Tahoma" w:cs="Tahoma"/>
          <w:sz w:val="20"/>
          <w:szCs w:val="20"/>
        </w:rPr>
        <w:t xml:space="preserve"> и значениями атрибутов </w:t>
      </w:r>
      <w:proofErr w:type="spellStart"/>
      <w:r w:rsidRPr="00A57301">
        <w:rPr>
          <w:rFonts w:ascii="Tahoma" w:hAnsi="Tahoma" w:cs="Tahoma"/>
          <w:sz w:val="20"/>
          <w:szCs w:val="20"/>
        </w:rPr>
        <w:t>Идентиф</w:t>
      </w:r>
      <w:proofErr w:type="spellEnd"/>
      <w:r w:rsidRPr="00A57301">
        <w:rPr>
          <w:rFonts w:ascii="Tahoma" w:hAnsi="Tahoma" w:cs="Tahoma"/>
          <w:sz w:val="20"/>
          <w:szCs w:val="20"/>
        </w:rPr>
        <w:t xml:space="preserve">=" </w:t>
      </w:r>
      <w:proofErr w:type="spellStart"/>
      <w:r w:rsidRPr="00A57301">
        <w:rPr>
          <w:rFonts w:ascii="Tahoma" w:hAnsi="Tahoma" w:cs="Tahoma"/>
          <w:sz w:val="20"/>
          <w:szCs w:val="20"/>
        </w:rPr>
        <w:t>ПредДокДата</w:t>
      </w:r>
      <w:proofErr w:type="spellEnd"/>
      <w:r w:rsidRPr="00A57301">
        <w:rPr>
          <w:rFonts w:ascii="Tahoma" w:hAnsi="Tahoma" w:cs="Tahoma"/>
          <w:sz w:val="20"/>
          <w:szCs w:val="20"/>
        </w:rPr>
        <w:t xml:space="preserve">" и </w:t>
      </w:r>
      <w:proofErr w:type="spellStart"/>
      <w:r w:rsidRPr="00A57301">
        <w:rPr>
          <w:rFonts w:ascii="Tahoma" w:hAnsi="Tahoma" w:cs="Tahoma"/>
          <w:sz w:val="20"/>
          <w:szCs w:val="20"/>
        </w:rPr>
        <w:t>Значен</w:t>
      </w:r>
      <w:proofErr w:type="spellEnd"/>
      <w:proofErr w:type="gramStart"/>
      <w:r w:rsidRPr="00A57301">
        <w:rPr>
          <w:rFonts w:ascii="Tahoma" w:hAnsi="Tahoma" w:cs="Tahoma"/>
          <w:sz w:val="20"/>
          <w:szCs w:val="20"/>
        </w:rPr>
        <w:t>=&lt;</w:t>
      </w:r>
      <w:proofErr w:type="gramEnd"/>
      <w:r w:rsidRPr="00A57301">
        <w:rPr>
          <w:rFonts w:ascii="Tahoma" w:hAnsi="Tahoma" w:cs="Tahoma"/>
          <w:sz w:val="20"/>
          <w:szCs w:val="20"/>
        </w:rPr>
        <w:t>Дата ПУД&gt;</w:t>
      </w:r>
    </w:p>
    <w:p w:rsidR="00721598" w:rsidRPr="00A57301" w:rsidRDefault="00721598" w:rsidP="00A57301">
      <w:pPr>
        <w:widowControl w:val="0"/>
        <w:tabs>
          <w:tab w:val="left" w:pos="284"/>
        </w:tabs>
        <w:autoSpaceDE w:val="0"/>
        <w:autoSpaceDN w:val="0"/>
        <w:adjustRightInd w:val="0"/>
        <w:spacing w:after="0" w:line="240" w:lineRule="auto"/>
        <w:jc w:val="both"/>
        <w:rPr>
          <w:rFonts w:ascii="Tahoma" w:hAnsi="Tahoma" w:cs="Tahoma"/>
          <w:sz w:val="20"/>
          <w:szCs w:val="20"/>
        </w:rPr>
      </w:pPr>
      <w:r w:rsidRPr="00A5730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A57301" w:rsidRDefault="00721598" w:rsidP="00A57301">
      <w:pPr>
        <w:pStyle w:val="21"/>
        <w:widowControl w:val="0"/>
        <w:numPr>
          <w:ilvl w:val="2"/>
          <w:numId w:val="10"/>
        </w:numPr>
        <w:tabs>
          <w:tab w:val="left" w:pos="284"/>
        </w:tabs>
        <w:autoSpaceDE w:val="0"/>
        <w:autoSpaceDN w:val="0"/>
        <w:adjustRightInd w:val="0"/>
        <w:spacing w:after="0" w:line="240" w:lineRule="auto"/>
        <w:ind w:left="0" w:firstLine="0"/>
        <w:rPr>
          <w:rFonts w:ascii="Tahoma" w:hAnsi="Tahoma" w:cs="Tahoma"/>
          <w:sz w:val="20"/>
        </w:rPr>
      </w:pPr>
      <w:r w:rsidRPr="00A5730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A57301" w:rsidRDefault="00721598" w:rsidP="00A57301">
      <w:pPr>
        <w:pStyle w:val="21"/>
        <w:widowControl w:val="0"/>
        <w:numPr>
          <w:ilvl w:val="2"/>
          <w:numId w:val="10"/>
        </w:numPr>
        <w:tabs>
          <w:tab w:val="left" w:pos="284"/>
        </w:tabs>
        <w:autoSpaceDE w:val="0"/>
        <w:autoSpaceDN w:val="0"/>
        <w:adjustRightInd w:val="0"/>
        <w:spacing w:after="0" w:line="240" w:lineRule="auto"/>
        <w:ind w:left="0" w:firstLine="0"/>
        <w:rPr>
          <w:rFonts w:ascii="Tahoma" w:hAnsi="Tahoma" w:cs="Tahoma"/>
          <w:sz w:val="20"/>
        </w:rPr>
      </w:pPr>
      <w:r w:rsidRPr="00A57301">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A57301" w:rsidRDefault="00721598" w:rsidP="00A57301">
      <w:pPr>
        <w:pStyle w:val="21"/>
        <w:widowControl w:val="0"/>
        <w:numPr>
          <w:ilvl w:val="2"/>
          <w:numId w:val="10"/>
        </w:numPr>
        <w:tabs>
          <w:tab w:val="left" w:pos="284"/>
        </w:tabs>
        <w:autoSpaceDE w:val="0"/>
        <w:autoSpaceDN w:val="0"/>
        <w:adjustRightInd w:val="0"/>
        <w:spacing w:after="0" w:line="240" w:lineRule="auto"/>
        <w:ind w:left="0" w:firstLine="0"/>
        <w:rPr>
          <w:rFonts w:ascii="Tahoma" w:hAnsi="Tahoma" w:cs="Tahoma"/>
          <w:sz w:val="20"/>
        </w:rPr>
      </w:pPr>
      <w:r w:rsidRPr="00A5730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A57301" w:rsidRDefault="00721598" w:rsidP="00A57301">
      <w:pPr>
        <w:pStyle w:val="21"/>
        <w:widowControl w:val="0"/>
        <w:numPr>
          <w:ilvl w:val="2"/>
          <w:numId w:val="10"/>
        </w:numPr>
        <w:tabs>
          <w:tab w:val="left" w:pos="284"/>
        </w:tabs>
        <w:autoSpaceDE w:val="0"/>
        <w:autoSpaceDN w:val="0"/>
        <w:adjustRightInd w:val="0"/>
        <w:spacing w:after="0" w:line="240" w:lineRule="auto"/>
        <w:ind w:left="0" w:firstLine="0"/>
        <w:rPr>
          <w:rFonts w:ascii="Tahoma" w:hAnsi="Tahoma" w:cs="Tahoma"/>
          <w:sz w:val="20"/>
        </w:rPr>
      </w:pPr>
      <w:r w:rsidRPr="00A57301">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A57301" w:rsidRDefault="00721598" w:rsidP="00A57301">
      <w:pPr>
        <w:pStyle w:val="21"/>
        <w:widowControl w:val="0"/>
        <w:numPr>
          <w:ilvl w:val="2"/>
          <w:numId w:val="10"/>
        </w:numPr>
        <w:tabs>
          <w:tab w:val="left" w:pos="284"/>
        </w:tabs>
        <w:autoSpaceDE w:val="0"/>
        <w:autoSpaceDN w:val="0"/>
        <w:adjustRightInd w:val="0"/>
        <w:spacing w:after="0" w:line="240" w:lineRule="auto"/>
        <w:ind w:left="0" w:firstLine="0"/>
        <w:rPr>
          <w:rFonts w:ascii="Tahoma" w:hAnsi="Tahoma" w:cs="Tahoma"/>
          <w:sz w:val="20"/>
        </w:rPr>
      </w:pPr>
      <w:r w:rsidRPr="00A57301">
        <w:rPr>
          <w:rFonts w:ascii="Tahoma" w:hAnsi="Tahoma" w:cs="Tahoma"/>
          <w:sz w:val="20"/>
        </w:rPr>
        <w:t>Покупатель, за исключением случаев предусмотренных п9.6.</w:t>
      </w:r>
      <w:proofErr w:type="gramStart"/>
      <w:r w:rsidRPr="00A57301">
        <w:rPr>
          <w:rFonts w:ascii="Tahoma" w:hAnsi="Tahoma" w:cs="Tahoma"/>
          <w:sz w:val="20"/>
        </w:rPr>
        <w:t>6.-</w:t>
      </w:r>
      <w:proofErr w:type="gramEnd"/>
      <w:r w:rsidRPr="00A57301">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A57301" w:rsidRDefault="00721598" w:rsidP="00A57301">
      <w:pPr>
        <w:pStyle w:val="21"/>
        <w:widowControl w:val="0"/>
        <w:numPr>
          <w:ilvl w:val="2"/>
          <w:numId w:val="10"/>
        </w:numPr>
        <w:tabs>
          <w:tab w:val="left" w:pos="284"/>
        </w:tabs>
        <w:autoSpaceDE w:val="0"/>
        <w:autoSpaceDN w:val="0"/>
        <w:adjustRightInd w:val="0"/>
        <w:spacing w:after="0" w:line="240" w:lineRule="auto"/>
        <w:ind w:left="0" w:firstLine="0"/>
        <w:rPr>
          <w:rFonts w:ascii="Tahoma" w:hAnsi="Tahoma" w:cs="Tahoma"/>
          <w:sz w:val="20"/>
        </w:rPr>
      </w:pPr>
      <w:r w:rsidRPr="00A57301">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A57301" w:rsidRDefault="00721598" w:rsidP="00A57301">
      <w:pPr>
        <w:pStyle w:val="21"/>
        <w:widowControl w:val="0"/>
        <w:numPr>
          <w:ilvl w:val="2"/>
          <w:numId w:val="10"/>
        </w:numPr>
        <w:tabs>
          <w:tab w:val="left" w:pos="284"/>
        </w:tabs>
        <w:autoSpaceDE w:val="0"/>
        <w:autoSpaceDN w:val="0"/>
        <w:adjustRightInd w:val="0"/>
        <w:spacing w:after="0" w:line="240" w:lineRule="auto"/>
        <w:ind w:left="0" w:firstLine="0"/>
        <w:rPr>
          <w:rFonts w:ascii="Tahoma" w:hAnsi="Tahoma" w:cs="Tahoma"/>
          <w:sz w:val="20"/>
        </w:rPr>
      </w:pPr>
      <w:r w:rsidRPr="00A57301">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A57301" w:rsidRDefault="00721598" w:rsidP="00A57301">
      <w:pPr>
        <w:pStyle w:val="a4"/>
        <w:ind w:right="34"/>
        <w:rPr>
          <w:rFonts w:ascii="Tahoma" w:hAnsi="Tahoma" w:cs="Tahoma"/>
          <w:color w:val="000000"/>
        </w:rPr>
      </w:pPr>
    </w:p>
    <w:p w:rsidR="00721598" w:rsidRPr="00A57301" w:rsidRDefault="00721598" w:rsidP="00A57301">
      <w:pPr>
        <w:widowControl w:val="0"/>
        <w:spacing w:after="0" w:line="240" w:lineRule="auto"/>
        <w:jc w:val="both"/>
        <w:outlineLvl w:val="1"/>
        <w:rPr>
          <w:rFonts w:ascii="Tahoma" w:eastAsia="Times New Roman" w:hAnsi="Tahoma" w:cs="Tahoma"/>
          <w:b/>
          <w:sz w:val="20"/>
          <w:szCs w:val="20"/>
          <w:lang w:eastAsia="ru-RU"/>
        </w:rPr>
      </w:pPr>
      <w:r w:rsidRPr="00A57301">
        <w:rPr>
          <w:rFonts w:ascii="Tahoma" w:eastAsia="Times New Roman" w:hAnsi="Tahoma" w:cs="Tahoma"/>
          <w:b/>
          <w:sz w:val="20"/>
          <w:szCs w:val="20"/>
          <w:lang w:eastAsia="ru-RU"/>
        </w:rPr>
        <w:t xml:space="preserve"> Приложения</w:t>
      </w:r>
    </w:p>
    <w:p w:rsidR="00721598" w:rsidRPr="00A57301" w:rsidRDefault="00721598" w:rsidP="00A57301">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4" w:name="_Ref266782219"/>
      <w:bookmarkStart w:id="25" w:name="_Ref283287496"/>
      <w:r w:rsidRPr="00A57301">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A57301" w:rsidRDefault="00721598" w:rsidP="00A57301">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26" w:name="_Ref266781400"/>
      <w:bookmarkEnd w:id="24"/>
      <w:bookmarkEnd w:id="25"/>
      <w:r w:rsidRPr="00A57301">
        <w:rPr>
          <w:rFonts w:ascii="Tahoma" w:eastAsia="Times New Roman" w:hAnsi="Tahoma" w:cs="Tahoma"/>
          <w:sz w:val="20"/>
          <w:szCs w:val="20"/>
          <w:lang w:eastAsia="ru-RU"/>
        </w:rPr>
        <w:t xml:space="preserve"> Спецификация;</w:t>
      </w:r>
    </w:p>
    <w:p w:rsidR="00721598" w:rsidRPr="00A57301" w:rsidRDefault="00721598" w:rsidP="00A57301">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27" w:name="_Ref277774936"/>
      <w:bookmarkStart w:id="28" w:name="_Ref283135600"/>
      <w:bookmarkEnd w:id="26"/>
      <w:r w:rsidRPr="00A57301">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A57301">
        <w:rPr>
          <w:rFonts w:ascii="Tahoma" w:eastAsia="Times New Roman" w:hAnsi="Tahoma" w:cs="Tahoma"/>
          <w:sz w:val="20"/>
          <w:szCs w:val="20"/>
          <w:lang w:eastAsia="ru-RU"/>
        </w:rPr>
        <w:t>.</w:t>
      </w:r>
    </w:p>
    <w:bookmarkEnd w:id="27"/>
    <w:bookmarkEnd w:id="28"/>
    <w:p w:rsidR="00721598" w:rsidRPr="00A57301" w:rsidRDefault="00721598" w:rsidP="00A57301">
      <w:pPr>
        <w:spacing w:after="0" w:line="240" w:lineRule="auto"/>
        <w:jc w:val="both"/>
        <w:rPr>
          <w:rFonts w:ascii="Tahoma" w:eastAsia="Times New Roman" w:hAnsi="Tahoma" w:cs="Tahoma"/>
          <w:b/>
          <w:sz w:val="20"/>
          <w:szCs w:val="20"/>
          <w:u w:val="single"/>
          <w:lang w:eastAsia="ru-RU"/>
        </w:rPr>
      </w:pPr>
    </w:p>
    <w:p w:rsidR="00721598" w:rsidRPr="00A57301" w:rsidRDefault="00721598" w:rsidP="00A57301">
      <w:pPr>
        <w:pStyle w:val="21"/>
        <w:widowControl w:val="0"/>
        <w:numPr>
          <w:ilvl w:val="0"/>
          <w:numId w:val="10"/>
        </w:numPr>
        <w:spacing w:after="0" w:line="240" w:lineRule="auto"/>
        <w:ind w:left="0" w:firstLine="0"/>
        <w:jc w:val="center"/>
        <w:outlineLvl w:val="1"/>
        <w:rPr>
          <w:rFonts w:ascii="Tahoma" w:hAnsi="Tahoma" w:cs="Tahoma"/>
          <w:b/>
          <w:sz w:val="20"/>
        </w:rPr>
      </w:pPr>
      <w:r w:rsidRPr="00A57301">
        <w:rPr>
          <w:rFonts w:ascii="Tahoma" w:hAnsi="Tahoma" w:cs="Tahoma"/>
          <w:b/>
          <w:sz w:val="20"/>
        </w:rPr>
        <w:t>Адреса, банковские и почтовые реквизиты и подписи Сторон</w:t>
      </w:r>
    </w:p>
    <w:p w:rsidR="001E05F1" w:rsidRPr="00A57301" w:rsidRDefault="001E05F1" w:rsidP="00A57301">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6D2EDE" w:rsidRPr="00A57301" w:rsidTr="006D2EDE">
        <w:trPr>
          <w:gridBefore w:val="1"/>
          <w:gridAfter w:val="1"/>
          <w:wBefore w:w="113" w:type="dxa"/>
          <w:wAfter w:w="308" w:type="dxa"/>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b/>
                <w:sz w:val="20"/>
                <w:szCs w:val="20"/>
              </w:rPr>
            </w:pPr>
            <w:r w:rsidRPr="00A57301">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6D2EDE" w:rsidRPr="00A57301" w:rsidRDefault="006D2EDE" w:rsidP="00A57301">
            <w:pPr>
              <w:pStyle w:val="a9"/>
              <w:tabs>
                <w:tab w:val="left" w:pos="5103"/>
              </w:tabs>
              <w:rPr>
                <w:rFonts w:ascii="Tahoma" w:hAnsi="Tahoma" w:cs="Tahoma"/>
                <w:b/>
                <w:sz w:val="20"/>
                <w:szCs w:val="20"/>
              </w:rPr>
            </w:pPr>
            <w:r w:rsidRPr="00A57301">
              <w:rPr>
                <w:rFonts w:ascii="Tahoma" w:hAnsi="Tahoma" w:cs="Tahoma"/>
                <w:b/>
                <w:sz w:val="20"/>
                <w:szCs w:val="20"/>
              </w:rPr>
              <w:t>АО «ЭнергосбыТ Плюс»</w:t>
            </w:r>
          </w:p>
        </w:tc>
      </w:tr>
      <w:tr w:rsidR="006D2EDE"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5612042824</w:t>
            </w:r>
          </w:p>
        </w:tc>
      </w:tr>
      <w:tr w:rsidR="006D2EDE"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997650001</w:t>
            </w:r>
          </w:p>
        </w:tc>
      </w:tr>
      <w:tr w:rsidR="006D2EDE" w:rsidRPr="00A57301" w:rsidTr="006D2EDE">
        <w:trPr>
          <w:gridBefore w:val="1"/>
          <w:gridAfter w:val="1"/>
          <w:wBefore w:w="113" w:type="dxa"/>
          <w:wAfter w:w="308" w:type="dxa"/>
          <w:trHeight w:val="366"/>
        </w:trPr>
        <w:tc>
          <w:tcPr>
            <w:tcW w:w="2880" w:type="dxa"/>
            <w:tcBorders>
              <w:top w:val="single" w:sz="6"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A57301" w:rsidRDefault="006D2EDE" w:rsidP="00A57301">
            <w:pPr>
              <w:spacing w:after="0" w:line="240" w:lineRule="auto"/>
              <w:rPr>
                <w:rFonts w:ascii="Tahoma" w:hAnsi="Tahoma" w:cs="Tahoma"/>
                <w:sz w:val="20"/>
                <w:szCs w:val="20"/>
              </w:rPr>
            </w:pPr>
            <w:r w:rsidRPr="00A57301">
              <w:rPr>
                <w:rFonts w:ascii="Tahoma" w:eastAsia="Times New Roman" w:hAnsi="Tahoma" w:cs="Tahoma"/>
                <w:snapToGrid w:val="0"/>
                <w:sz w:val="20"/>
                <w:szCs w:val="20"/>
                <w:lang w:eastAsia="ru-RU"/>
              </w:rPr>
              <w:t xml:space="preserve">143421, Российская Федерация, Московская область, </w:t>
            </w:r>
            <w:proofErr w:type="spellStart"/>
            <w:r w:rsidRPr="00A57301">
              <w:rPr>
                <w:rFonts w:ascii="Tahoma" w:eastAsia="Times New Roman" w:hAnsi="Tahoma" w:cs="Tahoma"/>
                <w:snapToGrid w:val="0"/>
                <w:sz w:val="20"/>
                <w:szCs w:val="20"/>
                <w:lang w:eastAsia="ru-RU"/>
              </w:rPr>
              <w:t>г.о</w:t>
            </w:r>
            <w:proofErr w:type="spellEnd"/>
            <w:r w:rsidRPr="00A57301">
              <w:rPr>
                <w:rFonts w:ascii="Tahoma" w:eastAsia="Times New Roman" w:hAnsi="Tahoma" w:cs="Tahoma"/>
                <w:snapToGrid w:val="0"/>
                <w:sz w:val="20"/>
                <w:szCs w:val="20"/>
                <w:lang w:eastAsia="ru-RU"/>
              </w:rPr>
              <w:t>. Красногорск, тер. автодорога Балтия, 26-й км, дом 5, строение 3, офис 513</w:t>
            </w:r>
          </w:p>
        </w:tc>
      </w:tr>
      <w:tr w:rsidR="006D2EDE"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Московский филиал ПАО «МЕТКОМБАНК»</w:t>
            </w:r>
          </w:p>
        </w:tc>
      </w:tr>
      <w:tr w:rsidR="006D2EDE"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40702810700010103178</w:t>
            </w:r>
          </w:p>
        </w:tc>
      </w:tr>
      <w:tr w:rsidR="006D2EDE"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30101810945250000200</w:t>
            </w:r>
          </w:p>
        </w:tc>
      </w:tr>
      <w:tr w:rsidR="006D2EDE"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A57301" w:rsidRDefault="006D2EDE" w:rsidP="00A57301">
            <w:pPr>
              <w:pStyle w:val="a9"/>
              <w:tabs>
                <w:tab w:val="left" w:pos="5103"/>
              </w:tabs>
              <w:rPr>
                <w:rFonts w:ascii="Tahoma" w:hAnsi="Tahoma" w:cs="Tahoma"/>
                <w:sz w:val="20"/>
                <w:szCs w:val="20"/>
              </w:rPr>
            </w:pPr>
            <w:r w:rsidRPr="00A57301">
              <w:rPr>
                <w:rFonts w:ascii="Tahoma" w:hAnsi="Tahoma" w:cs="Tahoma"/>
                <w:sz w:val="20"/>
                <w:szCs w:val="20"/>
              </w:rPr>
              <w:t>044525200</w:t>
            </w: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r w:rsidRPr="00A57301">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sz w:val="20"/>
                <w:szCs w:val="20"/>
              </w:rPr>
            </w:pP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p>
        </w:tc>
      </w:tr>
      <w:tr w:rsidR="00E1295F" w:rsidRPr="00A57301" w:rsidTr="006D2EDE">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A57301" w:rsidRDefault="00E1295F" w:rsidP="00A57301">
            <w:pPr>
              <w:tabs>
                <w:tab w:val="left" w:pos="5103"/>
              </w:tabs>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A57301" w:rsidRDefault="00E1295F" w:rsidP="00A57301">
            <w:pPr>
              <w:tabs>
                <w:tab w:val="left" w:pos="5103"/>
              </w:tabs>
              <w:spacing w:after="0" w:line="240" w:lineRule="auto"/>
              <w:rPr>
                <w:rFonts w:ascii="Tahoma" w:hAnsi="Tahoma" w:cs="Tahoma"/>
                <w:b/>
                <w:sz w:val="20"/>
                <w:szCs w:val="20"/>
              </w:rPr>
            </w:pPr>
          </w:p>
        </w:tc>
      </w:tr>
      <w:tr w:rsidR="005D52C1" w:rsidRPr="00A57301" w:rsidTr="006D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Pr="00A57301" w:rsidRDefault="00C80158" w:rsidP="00A57301">
            <w:pPr>
              <w:snapToGrid w:val="0"/>
              <w:spacing w:after="0" w:line="240" w:lineRule="auto"/>
              <w:jc w:val="both"/>
              <w:rPr>
                <w:rFonts w:ascii="Tahoma" w:eastAsia="Times New Roman" w:hAnsi="Tahoma" w:cs="Tahoma"/>
                <w:sz w:val="20"/>
                <w:szCs w:val="20"/>
                <w:lang w:eastAsia="ru-RU"/>
              </w:rPr>
            </w:pPr>
          </w:p>
          <w:p w:rsidR="005D52C1" w:rsidRPr="00A57301" w:rsidRDefault="005D52C1" w:rsidP="00A57301">
            <w:pPr>
              <w:snapToGrid w:val="0"/>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от имени Поставщика   </w:t>
            </w:r>
          </w:p>
          <w:p w:rsidR="005D52C1" w:rsidRPr="00A57301" w:rsidRDefault="005D52C1" w:rsidP="00A57301">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A57301" w:rsidRDefault="00C80158" w:rsidP="00A57301">
            <w:pPr>
              <w:snapToGrid w:val="0"/>
              <w:spacing w:after="0" w:line="240" w:lineRule="auto"/>
              <w:jc w:val="both"/>
              <w:rPr>
                <w:rFonts w:ascii="Tahoma" w:eastAsia="Times New Roman" w:hAnsi="Tahoma" w:cs="Tahoma"/>
                <w:sz w:val="20"/>
                <w:szCs w:val="20"/>
                <w:lang w:eastAsia="ru-RU"/>
              </w:rPr>
            </w:pPr>
          </w:p>
          <w:p w:rsidR="005D52C1" w:rsidRPr="00A57301" w:rsidRDefault="005D52C1" w:rsidP="00A57301">
            <w:pPr>
              <w:snapToGrid w:val="0"/>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от имени Покупателя</w:t>
            </w:r>
          </w:p>
        </w:tc>
      </w:tr>
      <w:tr w:rsidR="005D52C1" w:rsidRPr="00A57301" w:rsidTr="006D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sz w:val="20"/>
                <w:szCs w:val="20"/>
                <w:lang w:eastAsia="ru-RU"/>
              </w:rPr>
              <w:t xml:space="preserve">________________________// </w:t>
            </w:r>
          </w:p>
          <w:p w:rsidR="00C80158" w:rsidRPr="00A57301" w:rsidRDefault="00C80158"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iCs/>
                <w:sz w:val="20"/>
                <w:szCs w:val="20"/>
                <w:lang w:eastAsia="ru-RU"/>
              </w:rPr>
              <w:t>М.П.   «__»_____________202</w:t>
            </w:r>
            <w:r w:rsidRPr="00A57301">
              <w:rPr>
                <w:rFonts w:ascii="Tahoma" w:eastAsia="Arial Unicode MS" w:hAnsi="Tahoma" w:cs="Tahoma"/>
                <w:bCs/>
                <w:iCs/>
                <w:sz w:val="20"/>
                <w:szCs w:val="20"/>
                <w:lang w:val="en-US" w:eastAsia="ru-RU"/>
              </w:rPr>
              <w:t>5</w:t>
            </w:r>
            <w:r w:rsidRPr="00A57301">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sz w:val="20"/>
                <w:szCs w:val="20"/>
                <w:lang w:eastAsia="ru-RU"/>
              </w:rPr>
              <w:t>_________________________/Азизов К.Р.</w:t>
            </w:r>
            <w:r w:rsidRPr="00A57301">
              <w:rPr>
                <w:rFonts w:ascii="Tahoma" w:eastAsia="Times New Roman" w:hAnsi="Tahoma" w:cs="Tahoma"/>
                <w:spacing w:val="-3"/>
                <w:sz w:val="20"/>
                <w:szCs w:val="20"/>
                <w:lang w:eastAsia="ru-RU"/>
              </w:rPr>
              <w:t xml:space="preserve"> </w:t>
            </w:r>
            <w:r w:rsidRPr="00A57301">
              <w:rPr>
                <w:rFonts w:ascii="Tahoma" w:eastAsia="Arial Unicode MS" w:hAnsi="Tahoma" w:cs="Tahoma"/>
                <w:bCs/>
                <w:sz w:val="20"/>
                <w:szCs w:val="20"/>
                <w:lang w:eastAsia="ru-RU"/>
              </w:rPr>
              <w:t xml:space="preserve">/ </w:t>
            </w:r>
          </w:p>
          <w:p w:rsidR="00C80158" w:rsidRPr="00A57301" w:rsidRDefault="00C80158"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180"/>
              </w:tabs>
              <w:spacing w:after="0" w:line="240" w:lineRule="auto"/>
              <w:ind w:right="113" w:firstLine="567"/>
              <w:rPr>
                <w:rFonts w:ascii="Tahoma" w:eastAsia="Arial Unicode MS" w:hAnsi="Tahoma" w:cs="Tahoma"/>
                <w:bCs/>
                <w:iCs/>
                <w:sz w:val="20"/>
                <w:szCs w:val="20"/>
                <w:lang w:eastAsia="ru-RU"/>
              </w:rPr>
            </w:pPr>
            <w:r w:rsidRPr="00A57301">
              <w:rPr>
                <w:rFonts w:ascii="Tahoma" w:eastAsia="Arial Unicode MS" w:hAnsi="Tahoma" w:cs="Tahoma"/>
                <w:bCs/>
                <w:iCs/>
                <w:sz w:val="20"/>
                <w:szCs w:val="20"/>
                <w:lang w:eastAsia="ru-RU"/>
              </w:rPr>
              <w:t xml:space="preserve">М.П.   «__»_____________2025 года                 </w:t>
            </w:r>
            <w:r w:rsidR="00E931AC" w:rsidRPr="00A57301">
              <w:rPr>
                <w:rFonts w:ascii="Tahoma" w:eastAsia="Arial Unicode MS" w:hAnsi="Tahoma" w:cs="Tahoma"/>
                <w:bCs/>
                <w:iCs/>
                <w:sz w:val="20"/>
                <w:szCs w:val="20"/>
                <w:lang w:eastAsia="ru-RU"/>
              </w:rPr>
              <w:t xml:space="preserve">                             </w:t>
            </w:r>
          </w:p>
        </w:tc>
      </w:tr>
    </w:tbl>
    <w:p w:rsidR="00EC13FA" w:rsidRPr="00A57301" w:rsidRDefault="00EC13FA" w:rsidP="00A573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A57301" w:rsidRDefault="00EC13FA" w:rsidP="00A57301">
      <w:pPr>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br w:type="page"/>
      </w:r>
    </w:p>
    <w:p w:rsidR="005D52C1" w:rsidRPr="00A57301" w:rsidRDefault="005D52C1" w:rsidP="00A573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Приложение №1 </w:t>
      </w:r>
    </w:p>
    <w:p w:rsidR="005D52C1" w:rsidRPr="00A57301" w:rsidRDefault="005D52C1" w:rsidP="00A573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к договору №______________ </w:t>
      </w:r>
    </w:p>
    <w:p w:rsidR="005D52C1" w:rsidRPr="00A57301" w:rsidRDefault="005D52C1" w:rsidP="00A573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A57301">
        <w:rPr>
          <w:rFonts w:ascii="Tahoma" w:eastAsia="Times New Roman" w:hAnsi="Tahoma" w:cs="Tahoma"/>
          <w:sz w:val="20"/>
          <w:szCs w:val="20"/>
          <w:lang w:eastAsia="ru-RU"/>
        </w:rPr>
        <w:t>от «___</w:t>
      </w:r>
      <w:proofErr w:type="gramStart"/>
      <w:r w:rsidRPr="00A57301">
        <w:rPr>
          <w:rFonts w:ascii="Tahoma" w:eastAsia="Times New Roman" w:hAnsi="Tahoma" w:cs="Tahoma"/>
          <w:sz w:val="20"/>
          <w:szCs w:val="20"/>
          <w:lang w:eastAsia="ru-RU"/>
        </w:rPr>
        <w:t>_»_</w:t>
      </w:r>
      <w:proofErr w:type="gramEnd"/>
      <w:r w:rsidRPr="00A57301">
        <w:rPr>
          <w:rFonts w:ascii="Tahoma" w:eastAsia="Times New Roman" w:hAnsi="Tahoma" w:cs="Tahoma"/>
          <w:sz w:val="20"/>
          <w:szCs w:val="20"/>
          <w:lang w:eastAsia="ru-RU"/>
        </w:rPr>
        <w:t>___________2025г.</w:t>
      </w:r>
    </w:p>
    <w:p w:rsidR="0051608F" w:rsidRPr="00A57301" w:rsidRDefault="0051608F" w:rsidP="00A57301">
      <w:pPr>
        <w:spacing w:after="0" w:line="240" w:lineRule="auto"/>
        <w:jc w:val="center"/>
        <w:rPr>
          <w:rFonts w:ascii="Tahoma" w:eastAsia="Times New Roman" w:hAnsi="Tahoma" w:cs="Tahoma"/>
          <w:b/>
          <w:sz w:val="20"/>
          <w:szCs w:val="20"/>
          <w:lang w:eastAsia="ru-RU"/>
        </w:rPr>
      </w:pPr>
    </w:p>
    <w:p w:rsidR="0051608F" w:rsidRPr="00A57301" w:rsidRDefault="0051608F" w:rsidP="00A57301">
      <w:pPr>
        <w:spacing w:after="0" w:line="240" w:lineRule="auto"/>
        <w:jc w:val="center"/>
        <w:rPr>
          <w:rFonts w:ascii="Tahoma" w:eastAsia="Times New Roman" w:hAnsi="Tahoma" w:cs="Tahoma"/>
          <w:b/>
          <w:sz w:val="20"/>
          <w:szCs w:val="20"/>
          <w:lang w:eastAsia="ru-RU"/>
        </w:rPr>
      </w:pPr>
      <w:r w:rsidRPr="00A57301">
        <w:rPr>
          <w:rFonts w:ascii="Tahoma" w:eastAsia="Times New Roman" w:hAnsi="Tahoma" w:cs="Tahoma"/>
          <w:b/>
          <w:sz w:val="20"/>
          <w:szCs w:val="20"/>
          <w:lang w:eastAsia="ru-RU"/>
        </w:rPr>
        <w:t>СПЕЦИФИКАЦИЯ</w:t>
      </w:r>
    </w:p>
    <w:p w:rsidR="005D52C1" w:rsidRPr="00A57301" w:rsidRDefault="005D52C1" w:rsidP="00A57301">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XSpec="center" w:tblpY="360"/>
        <w:tblOverlap w:val="never"/>
        <w:tblW w:w="9209" w:type="dxa"/>
        <w:tblLayout w:type="fixed"/>
        <w:tblLook w:val="04A0" w:firstRow="1" w:lastRow="0" w:firstColumn="1" w:lastColumn="0" w:noHBand="0" w:noVBand="1"/>
      </w:tblPr>
      <w:tblGrid>
        <w:gridCol w:w="704"/>
        <w:gridCol w:w="2408"/>
        <w:gridCol w:w="1274"/>
        <w:gridCol w:w="993"/>
        <w:gridCol w:w="1275"/>
        <w:gridCol w:w="1013"/>
        <w:gridCol w:w="1542"/>
      </w:tblGrid>
      <w:tr w:rsidR="001E1A45" w:rsidRPr="00A57301" w:rsidTr="0051608F">
        <w:trPr>
          <w:trHeight w:val="70"/>
          <w:tblHeader/>
        </w:trPr>
        <w:tc>
          <w:tcPr>
            <w:tcW w:w="704" w:type="dxa"/>
            <w:noWrap/>
            <w:vAlign w:val="center"/>
            <w:hideMark/>
          </w:tcPr>
          <w:p w:rsidR="001E1A45" w:rsidRPr="00A57301" w:rsidRDefault="001E1A45" w:rsidP="00A57301">
            <w:pPr>
              <w:spacing w:after="0" w:line="240" w:lineRule="auto"/>
              <w:ind w:left="-128" w:right="-96"/>
              <w:jc w:val="center"/>
              <w:rPr>
                <w:rFonts w:ascii="Tahoma" w:hAnsi="Tahoma" w:cs="Tahoma"/>
                <w:b/>
                <w:bCs/>
                <w:color w:val="000000"/>
                <w:sz w:val="20"/>
                <w:szCs w:val="20"/>
              </w:rPr>
            </w:pPr>
            <w:r w:rsidRPr="00A57301">
              <w:rPr>
                <w:rFonts w:ascii="Tahoma" w:hAnsi="Tahoma" w:cs="Tahoma"/>
                <w:b/>
                <w:bCs/>
                <w:color w:val="000000"/>
                <w:sz w:val="20"/>
                <w:szCs w:val="20"/>
              </w:rPr>
              <w:t>№ п/п</w:t>
            </w:r>
          </w:p>
        </w:tc>
        <w:tc>
          <w:tcPr>
            <w:tcW w:w="2408" w:type="dxa"/>
            <w:noWrap/>
            <w:vAlign w:val="center"/>
            <w:hideMark/>
          </w:tcPr>
          <w:p w:rsidR="001E1A45" w:rsidRPr="00A57301" w:rsidRDefault="001E1A45" w:rsidP="00A57301">
            <w:pPr>
              <w:spacing w:after="0" w:line="240" w:lineRule="auto"/>
              <w:ind w:left="-128" w:right="-96"/>
              <w:jc w:val="center"/>
              <w:rPr>
                <w:rFonts w:ascii="Tahoma" w:hAnsi="Tahoma" w:cs="Tahoma"/>
                <w:b/>
                <w:bCs/>
                <w:color w:val="000000"/>
                <w:sz w:val="20"/>
                <w:szCs w:val="20"/>
              </w:rPr>
            </w:pPr>
            <w:r w:rsidRPr="00A57301">
              <w:rPr>
                <w:rFonts w:ascii="Tahoma" w:hAnsi="Tahoma" w:cs="Tahoma"/>
                <w:b/>
                <w:bCs/>
                <w:color w:val="000000"/>
                <w:sz w:val="20"/>
                <w:szCs w:val="20"/>
              </w:rPr>
              <w:t>Наименование товара</w:t>
            </w:r>
          </w:p>
        </w:tc>
        <w:tc>
          <w:tcPr>
            <w:tcW w:w="1274" w:type="dxa"/>
          </w:tcPr>
          <w:p w:rsidR="001E1A45" w:rsidRPr="00A57301" w:rsidRDefault="001E1A45" w:rsidP="00A57301">
            <w:pPr>
              <w:spacing w:after="0" w:line="240" w:lineRule="auto"/>
              <w:ind w:left="-128" w:right="-96"/>
              <w:jc w:val="center"/>
              <w:rPr>
                <w:rFonts w:ascii="Tahoma" w:hAnsi="Tahoma" w:cs="Tahoma"/>
                <w:b/>
                <w:bCs/>
                <w:color w:val="000000"/>
                <w:sz w:val="20"/>
                <w:szCs w:val="20"/>
              </w:rPr>
            </w:pPr>
          </w:p>
          <w:p w:rsidR="001E1A45" w:rsidRPr="00A57301" w:rsidRDefault="001E1A45" w:rsidP="00A57301">
            <w:pPr>
              <w:spacing w:after="0" w:line="240" w:lineRule="auto"/>
              <w:ind w:left="-128" w:right="-96"/>
              <w:jc w:val="center"/>
              <w:rPr>
                <w:rFonts w:ascii="Tahoma" w:hAnsi="Tahoma" w:cs="Tahoma"/>
                <w:b/>
                <w:bCs/>
                <w:color w:val="000000"/>
                <w:sz w:val="20"/>
                <w:szCs w:val="20"/>
              </w:rPr>
            </w:pPr>
            <w:r w:rsidRPr="00A57301">
              <w:rPr>
                <w:rFonts w:ascii="Tahoma" w:hAnsi="Tahoma" w:cs="Tahoma"/>
                <w:b/>
                <w:bCs/>
                <w:color w:val="000000"/>
                <w:sz w:val="20"/>
                <w:szCs w:val="20"/>
              </w:rPr>
              <w:t>Ед. изм.</w:t>
            </w:r>
          </w:p>
        </w:tc>
        <w:tc>
          <w:tcPr>
            <w:tcW w:w="993" w:type="dxa"/>
            <w:vAlign w:val="center"/>
          </w:tcPr>
          <w:p w:rsidR="001E1A45" w:rsidRPr="00A57301" w:rsidRDefault="001E1A45" w:rsidP="00A57301">
            <w:pPr>
              <w:spacing w:after="0" w:line="240" w:lineRule="auto"/>
              <w:ind w:left="-128" w:right="-96"/>
              <w:jc w:val="center"/>
              <w:rPr>
                <w:rFonts w:ascii="Tahoma" w:hAnsi="Tahoma" w:cs="Tahoma"/>
                <w:b/>
                <w:bCs/>
                <w:color w:val="000000"/>
                <w:sz w:val="20"/>
                <w:szCs w:val="20"/>
              </w:rPr>
            </w:pPr>
            <w:r w:rsidRPr="00A57301">
              <w:rPr>
                <w:rFonts w:ascii="Tahoma" w:hAnsi="Tahoma" w:cs="Tahoma"/>
                <w:b/>
                <w:bCs/>
                <w:color w:val="000000"/>
                <w:sz w:val="20"/>
                <w:szCs w:val="20"/>
              </w:rPr>
              <w:t xml:space="preserve">Цена за ед., руб. </w:t>
            </w:r>
            <w:r w:rsidRPr="00A57301">
              <w:rPr>
                <w:rFonts w:ascii="Tahoma" w:hAnsi="Tahoma" w:cs="Tahoma"/>
                <w:b/>
                <w:bCs/>
                <w:color w:val="000000"/>
                <w:sz w:val="20"/>
                <w:szCs w:val="20"/>
              </w:rPr>
              <w:br/>
              <w:t>с НДС</w:t>
            </w:r>
          </w:p>
        </w:tc>
        <w:tc>
          <w:tcPr>
            <w:tcW w:w="1275" w:type="dxa"/>
            <w:vAlign w:val="center"/>
          </w:tcPr>
          <w:p w:rsidR="001E1A45" w:rsidRPr="00A57301" w:rsidRDefault="001E1A45" w:rsidP="00A57301">
            <w:pPr>
              <w:spacing w:after="0" w:line="240" w:lineRule="auto"/>
              <w:ind w:left="-128" w:right="-96"/>
              <w:jc w:val="center"/>
              <w:rPr>
                <w:rFonts w:ascii="Tahoma" w:hAnsi="Tahoma" w:cs="Tahoma"/>
                <w:b/>
                <w:bCs/>
                <w:color w:val="000000"/>
                <w:sz w:val="20"/>
                <w:szCs w:val="20"/>
              </w:rPr>
            </w:pPr>
            <w:r w:rsidRPr="00A57301">
              <w:rPr>
                <w:rFonts w:ascii="Tahoma" w:hAnsi="Tahoma" w:cs="Tahoma"/>
                <w:b/>
                <w:bCs/>
                <w:color w:val="000000"/>
                <w:sz w:val="20"/>
                <w:szCs w:val="20"/>
              </w:rPr>
              <w:t>Общая стоимость, руб. с НДС</w:t>
            </w:r>
          </w:p>
        </w:tc>
        <w:tc>
          <w:tcPr>
            <w:tcW w:w="1013" w:type="dxa"/>
            <w:vAlign w:val="center"/>
          </w:tcPr>
          <w:p w:rsidR="001E1A45" w:rsidRPr="00A57301" w:rsidRDefault="001E1A45" w:rsidP="00A57301">
            <w:pPr>
              <w:spacing w:after="0" w:line="240" w:lineRule="auto"/>
              <w:ind w:left="-128" w:right="-96"/>
              <w:jc w:val="center"/>
              <w:rPr>
                <w:rFonts w:ascii="Tahoma" w:hAnsi="Tahoma" w:cs="Tahoma"/>
                <w:b/>
                <w:bCs/>
                <w:color w:val="000000"/>
                <w:sz w:val="20"/>
                <w:szCs w:val="20"/>
              </w:rPr>
            </w:pPr>
            <w:r w:rsidRPr="00A57301">
              <w:rPr>
                <w:rFonts w:ascii="Tahoma" w:hAnsi="Tahoma" w:cs="Tahoma"/>
                <w:b/>
                <w:bCs/>
                <w:color w:val="000000"/>
                <w:sz w:val="20"/>
                <w:szCs w:val="20"/>
              </w:rPr>
              <w:t>ОКПД 2</w:t>
            </w:r>
          </w:p>
        </w:tc>
        <w:tc>
          <w:tcPr>
            <w:tcW w:w="1542" w:type="dxa"/>
            <w:vAlign w:val="center"/>
          </w:tcPr>
          <w:p w:rsidR="001E1A45" w:rsidRPr="00A57301" w:rsidRDefault="001E1A45" w:rsidP="00A57301">
            <w:pPr>
              <w:spacing w:after="0" w:line="240" w:lineRule="auto"/>
              <w:ind w:left="-128" w:right="-96"/>
              <w:jc w:val="center"/>
              <w:rPr>
                <w:rFonts w:ascii="Tahoma" w:hAnsi="Tahoma" w:cs="Tahoma"/>
                <w:b/>
                <w:bCs/>
                <w:color w:val="000000"/>
                <w:sz w:val="20"/>
                <w:szCs w:val="20"/>
              </w:rPr>
            </w:pPr>
            <w:r w:rsidRPr="00A57301">
              <w:rPr>
                <w:rFonts w:ascii="Tahoma" w:hAnsi="Tahoma" w:cs="Tahoma"/>
                <w:b/>
                <w:bCs/>
                <w:color w:val="000000"/>
                <w:sz w:val="20"/>
                <w:szCs w:val="20"/>
              </w:rPr>
              <w:t>Страна происхождения товара</w:t>
            </w:r>
          </w:p>
        </w:tc>
      </w:tr>
      <w:tr w:rsidR="009C4838" w:rsidRPr="00A57301" w:rsidTr="0051608F">
        <w:tc>
          <w:tcPr>
            <w:tcW w:w="9209" w:type="dxa"/>
            <w:gridSpan w:val="7"/>
          </w:tcPr>
          <w:p w:rsidR="00DC15EA" w:rsidRPr="00A57301" w:rsidRDefault="00DC15EA" w:rsidP="00A57301">
            <w:pPr>
              <w:spacing w:after="0" w:line="240" w:lineRule="auto"/>
              <w:rPr>
                <w:rFonts w:ascii="Tahoma" w:hAnsi="Tahoma" w:cs="Tahoma"/>
                <w:b/>
                <w:bCs/>
                <w:sz w:val="20"/>
                <w:szCs w:val="20"/>
              </w:rPr>
            </w:pPr>
            <w:r w:rsidRPr="00A57301">
              <w:rPr>
                <w:rFonts w:ascii="Tahoma" w:hAnsi="Tahoma" w:cs="Tahoma"/>
                <w:b/>
                <w:bCs/>
                <w:sz w:val="20"/>
                <w:szCs w:val="20"/>
              </w:rPr>
              <w:t xml:space="preserve">Грузополучатель: </w:t>
            </w:r>
            <w:r w:rsidRPr="00A57301">
              <w:rPr>
                <w:rFonts w:ascii="Tahoma" w:hAnsi="Tahoma" w:cs="Tahoma"/>
                <w:bCs/>
                <w:sz w:val="20"/>
                <w:szCs w:val="20"/>
              </w:rPr>
              <w:t>АО «ЭнергосбыТ Плюс»</w:t>
            </w:r>
          </w:p>
          <w:p w:rsidR="00E35445" w:rsidRPr="00A57301" w:rsidRDefault="00DC15EA" w:rsidP="00A57301">
            <w:pPr>
              <w:spacing w:after="0" w:line="240" w:lineRule="auto"/>
              <w:rPr>
                <w:rFonts w:ascii="Tahoma" w:hAnsi="Tahoma" w:cs="Tahoma"/>
                <w:sz w:val="20"/>
                <w:szCs w:val="20"/>
                <w:highlight w:val="yellow"/>
              </w:rPr>
            </w:pPr>
            <w:r w:rsidRPr="00A57301">
              <w:rPr>
                <w:rFonts w:ascii="Tahoma" w:hAnsi="Tahoma" w:cs="Tahoma"/>
                <w:b/>
                <w:bCs/>
                <w:sz w:val="20"/>
                <w:szCs w:val="20"/>
              </w:rPr>
              <w:t xml:space="preserve">Адрес поставки: </w:t>
            </w:r>
            <w:r w:rsidR="00E35445" w:rsidRPr="00A57301">
              <w:rPr>
                <w:rFonts w:ascii="Tahoma" w:hAnsi="Tahoma" w:cs="Tahoma"/>
                <w:bCs/>
                <w:sz w:val="20"/>
                <w:szCs w:val="20"/>
              </w:rPr>
              <w:t>117519, Московская область, Москва, Варшавское шоссе, 133.</w:t>
            </w:r>
          </w:p>
        </w:tc>
      </w:tr>
      <w:tr w:rsidR="001E1A45" w:rsidRPr="00A57301" w:rsidTr="0051608F">
        <w:tc>
          <w:tcPr>
            <w:tcW w:w="704" w:type="dxa"/>
            <w:noWrap/>
          </w:tcPr>
          <w:p w:rsidR="001E1A45" w:rsidRPr="00A57301" w:rsidRDefault="00E86CCF" w:rsidP="00A57301">
            <w:pPr>
              <w:spacing w:after="0" w:line="240" w:lineRule="auto"/>
              <w:jc w:val="center"/>
              <w:rPr>
                <w:rFonts w:ascii="Tahoma" w:hAnsi="Tahoma" w:cs="Tahoma"/>
                <w:sz w:val="20"/>
                <w:szCs w:val="20"/>
              </w:rPr>
            </w:pPr>
            <w:r w:rsidRPr="00A57301">
              <w:rPr>
                <w:rFonts w:ascii="Tahoma" w:hAnsi="Tahoma" w:cs="Tahoma"/>
                <w:sz w:val="20"/>
                <w:szCs w:val="20"/>
              </w:rPr>
              <w:t>1</w:t>
            </w:r>
          </w:p>
        </w:tc>
        <w:tc>
          <w:tcPr>
            <w:tcW w:w="2408" w:type="dxa"/>
            <w:noWrap/>
          </w:tcPr>
          <w:p w:rsidR="001E1A45" w:rsidRPr="00A57301" w:rsidRDefault="00FA5336" w:rsidP="00A57301">
            <w:pPr>
              <w:spacing w:after="0" w:line="240" w:lineRule="auto"/>
              <w:rPr>
                <w:rFonts w:ascii="Tahoma" w:hAnsi="Tahoma" w:cs="Tahoma"/>
                <w:color w:val="000000"/>
                <w:sz w:val="20"/>
                <w:szCs w:val="20"/>
              </w:rPr>
            </w:pPr>
            <w:r w:rsidRPr="00A57301">
              <w:rPr>
                <w:rFonts w:ascii="Tahoma" w:hAnsi="Tahoma" w:cs="Tahoma"/>
                <w:color w:val="000000"/>
                <w:sz w:val="20"/>
                <w:szCs w:val="20"/>
              </w:rPr>
              <w:t>Система хранения данных (СХД)</w:t>
            </w:r>
          </w:p>
        </w:tc>
        <w:tc>
          <w:tcPr>
            <w:tcW w:w="1274" w:type="dxa"/>
          </w:tcPr>
          <w:p w:rsidR="001E1A45" w:rsidRPr="00A57301" w:rsidRDefault="00DC15EA" w:rsidP="00A57301">
            <w:pPr>
              <w:spacing w:after="0" w:line="240" w:lineRule="auto"/>
              <w:jc w:val="center"/>
              <w:rPr>
                <w:rFonts w:ascii="Tahoma" w:hAnsi="Tahoma" w:cs="Tahoma"/>
                <w:sz w:val="20"/>
                <w:szCs w:val="20"/>
              </w:rPr>
            </w:pPr>
            <w:r w:rsidRPr="00A57301">
              <w:rPr>
                <w:rFonts w:ascii="Tahoma" w:hAnsi="Tahoma" w:cs="Tahoma"/>
                <w:sz w:val="20"/>
                <w:szCs w:val="20"/>
              </w:rPr>
              <w:t>Шт.</w:t>
            </w:r>
          </w:p>
        </w:tc>
        <w:tc>
          <w:tcPr>
            <w:tcW w:w="993" w:type="dxa"/>
          </w:tcPr>
          <w:p w:rsidR="001E1A45" w:rsidRPr="00A57301" w:rsidRDefault="00A229B5" w:rsidP="00A57301">
            <w:pPr>
              <w:widowControl w:val="0"/>
              <w:spacing w:after="0" w:line="240" w:lineRule="auto"/>
              <w:jc w:val="center"/>
              <w:rPr>
                <w:rFonts w:ascii="Tahoma" w:eastAsia="Tahoma" w:hAnsi="Tahoma" w:cs="Tahoma"/>
                <w:sz w:val="20"/>
                <w:szCs w:val="20"/>
              </w:rPr>
            </w:pPr>
            <w:r w:rsidRPr="00A57301">
              <w:rPr>
                <w:rFonts w:ascii="Tahoma" w:eastAsia="Tahoma" w:hAnsi="Tahoma" w:cs="Tahoma"/>
                <w:sz w:val="20"/>
                <w:szCs w:val="20"/>
              </w:rPr>
              <w:t>2</w:t>
            </w:r>
          </w:p>
        </w:tc>
        <w:tc>
          <w:tcPr>
            <w:tcW w:w="1275" w:type="dxa"/>
          </w:tcPr>
          <w:p w:rsidR="001E1A45" w:rsidRPr="00A57301" w:rsidRDefault="001E1A45" w:rsidP="00A57301">
            <w:pPr>
              <w:widowControl w:val="0"/>
              <w:spacing w:after="0" w:line="240" w:lineRule="auto"/>
              <w:jc w:val="center"/>
              <w:rPr>
                <w:rFonts w:ascii="Tahoma" w:eastAsia="Tahoma" w:hAnsi="Tahoma" w:cs="Tahoma"/>
                <w:sz w:val="20"/>
                <w:szCs w:val="20"/>
              </w:rPr>
            </w:pPr>
          </w:p>
        </w:tc>
        <w:tc>
          <w:tcPr>
            <w:tcW w:w="1013" w:type="dxa"/>
          </w:tcPr>
          <w:p w:rsidR="001E1A45" w:rsidRPr="00A57301" w:rsidRDefault="001E1A45" w:rsidP="00A57301">
            <w:pPr>
              <w:spacing w:after="0" w:line="240" w:lineRule="auto"/>
              <w:jc w:val="center"/>
              <w:rPr>
                <w:rFonts w:ascii="Tahoma" w:eastAsia="Tahoma" w:hAnsi="Tahoma" w:cs="Tahoma"/>
                <w:sz w:val="20"/>
                <w:szCs w:val="20"/>
              </w:rPr>
            </w:pPr>
          </w:p>
        </w:tc>
        <w:tc>
          <w:tcPr>
            <w:tcW w:w="1542" w:type="dxa"/>
          </w:tcPr>
          <w:p w:rsidR="001E1A45" w:rsidRPr="00A57301" w:rsidRDefault="001E1A45" w:rsidP="00A57301">
            <w:pPr>
              <w:spacing w:after="0" w:line="240" w:lineRule="auto"/>
              <w:jc w:val="center"/>
              <w:rPr>
                <w:rFonts w:ascii="Tahoma" w:eastAsia="Tahoma" w:hAnsi="Tahoma" w:cs="Tahoma"/>
                <w:sz w:val="20"/>
                <w:szCs w:val="20"/>
              </w:rPr>
            </w:pPr>
          </w:p>
        </w:tc>
      </w:tr>
    </w:tbl>
    <w:p w:rsidR="005D52C1" w:rsidRPr="00A57301" w:rsidRDefault="005D52C1" w:rsidP="00A57301">
      <w:pPr>
        <w:widowControl w:val="0"/>
        <w:shd w:val="clear" w:color="auto" w:fill="FFFFFF"/>
        <w:spacing w:after="0" w:line="240" w:lineRule="auto"/>
        <w:jc w:val="both"/>
        <w:rPr>
          <w:rFonts w:ascii="Tahoma" w:eastAsia="Times New Roman" w:hAnsi="Tahoma" w:cs="Tahoma"/>
          <w:b/>
          <w:sz w:val="20"/>
          <w:szCs w:val="20"/>
          <w:lang w:eastAsia="ru-RU"/>
        </w:rPr>
      </w:pPr>
      <w:r w:rsidRPr="00A57301">
        <w:rPr>
          <w:rFonts w:ascii="Tahoma" w:eastAsia="Times New Roman" w:hAnsi="Tahoma" w:cs="Tahoma"/>
          <w:b/>
          <w:sz w:val="20"/>
          <w:szCs w:val="20"/>
          <w:lang w:eastAsia="ru-RU"/>
        </w:rPr>
        <w:t>Срок поставки Продукции</w:t>
      </w:r>
      <w:r w:rsidR="00C80158" w:rsidRPr="00A57301">
        <w:rPr>
          <w:rFonts w:ascii="Tahoma" w:eastAsia="Times New Roman" w:hAnsi="Tahoma" w:cs="Tahoma"/>
          <w:b/>
          <w:sz w:val="20"/>
          <w:szCs w:val="20"/>
          <w:lang w:eastAsia="ru-RU"/>
        </w:rPr>
        <w:t>:</w:t>
      </w:r>
      <w:r w:rsidRPr="00A57301">
        <w:rPr>
          <w:rFonts w:ascii="Tahoma" w:eastAsia="Times New Roman" w:hAnsi="Tahoma" w:cs="Tahoma"/>
          <w:b/>
          <w:sz w:val="20"/>
          <w:szCs w:val="20"/>
          <w:lang w:eastAsia="ru-RU"/>
        </w:rPr>
        <w:t xml:space="preserve"> </w:t>
      </w:r>
    </w:p>
    <w:p w:rsidR="005C483E" w:rsidRPr="00A57301" w:rsidRDefault="005C483E" w:rsidP="00A57301">
      <w:pPr>
        <w:pStyle w:val="a6"/>
        <w:spacing w:line="240" w:lineRule="auto"/>
        <w:ind w:left="1287"/>
        <w:rPr>
          <w:rFonts w:ascii="Tahoma" w:hAnsi="Tahoma" w:cs="Tahoma"/>
          <w:sz w:val="20"/>
        </w:rPr>
      </w:pPr>
    </w:p>
    <w:p w:rsidR="00B054EC" w:rsidRPr="00A57301" w:rsidRDefault="00B054EC" w:rsidP="00A57301">
      <w:pPr>
        <w:pStyle w:val="a6"/>
        <w:numPr>
          <w:ilvl w:val="0"/>
          <w:numId w:val="7"/>
        </w:numPr>
        <w:tabs>
          <w:tab w:val="left" w:pos="0"/>
          <w:tab w:val="num" w:pos="1134"/>
        </w:tabs>
        <w:spacing w:line="240" w:lineRule="auto"/>
        <w:ind w:left="0" w:firstLine="0"/>
        <w:rPr>
          <w:rFonts w:ascii="Tahoma" w:hAnsi="Tahoma" w:cs="Tahoma"/>
          <w:b/>
          <w:sz w:val="20"/>
        </w:rPr>
      </w:pPr>
      <w:r w:rsidRPr="00A57301">
        <w:rPr>
          <w:rFonts w:ascii="Tahoma" w:hAnsi="Tahoma" w:cs="Tahoma"/>
          <w:b/>
          <w:sz w:val="20"/>
        </w:rPr>
        <w:t>Требования к системе хранения данных (СХД)</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Дисковая емкость для хранения данных (используемая): не менее 1,7 Пб;</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Дисковая емкость для кэширования(чистая): не менее 25,6 Тб;</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Тип применяемых дисков для кэширования: SSD;</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иметь архитектуру, обеспечивающую резервирование всех ключевых электронных компонентов и соединений;</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должно представлять из себя целостное решение от одного производителя, включающее в себя и программную и аппаратную составляющие;</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быть выполнена в форм-факторе для установки в стандартный 19 дюймовый серверный шкаф и иметь монтажную высоту не более 20U вместе со всеми дисковыми полками;</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Контроллерное шасси СХД должно иметь не менее двух резервируемых блоков питания с поддержкой «горячей» замены;</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обеспечивать доступ к хранимым в системе данным через протоколы FC, NFS, SMB, S3;</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Должна быть возможность подключения дисковых полок с дублированием канала соединения;</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Дисковые полки должны поддерживать установку не менее двух резервируемых блоков питания с поддержкой горячей замены;</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Дисковые полки должны обеспечивать возможность горячей замены устанавливаемых накопителей всех поддерживаемых типов;</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Дисковая полка должна поддерживать накопители максимальным объемом не менее 16Тб;</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Коммутация дисковых полок должна быть построена на базе шины SAS версии 3.0 или выше;</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иметь не менее 4 шт. портов FC 32Gb на контроллер, с установленными трансиверами;</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иметь не менее 2 шт. портов 100 Гбит/с QSFP28 на контроллер;</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комплектоваться дополнительно DAC кабелем 100 Гбит/с QSFP28 длиной не менее 3 м, в количестве 4 шт.;</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 xml:space="preserve">СХД должна иметь выделенный порт </w:t>
      </w:r>
      <w:proofErr w:type="spellStart"/>
      <w:r w:rsidRPr="00A57301">
        <w:rPr>
          <w:rFonts w:ascii="Tahoma" w:hAnsi="Tahoma" w:cs="Tahoma"/>
          <w:sz w:val="20"/>
        </w:rPr>
        <w:t>Ethernet</w:t>
      </w:r>
      <w:proofErr w:type="spellEnd"/>
      <w:r w:rsidRPr="00A57301">
        <w:rPr>
          <w:rFonts w:ascii="Tahoma" w:hAnsi="Tahoma" w:cs="Tahoma"/>
          <w:sz w:val="20"/>
        </w:rPr>
        <w:t xml:space="preserve"> для управления с максимальной скоростью передачи данных не менее 1 Гбит/с;</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иметь программную интеграцию с ПО «</w:t>
      </w:r>
      <w:proofErr w:type="spellStart"/>
      <w:r w:rsidRPr="00A57301">
        <w:rPr>
          <w:rFonts w:ascii="Tahoma" w:hAnsi="Tahoma" w:cs="Tahoma"/>
          <w:sz w:val="20"/>
        </w:rPr>
        <w:t>Veeam</w:t>
      </w:r>
      <w:proofErr w:type="spellEnd"/>
      <w:r w:rsidRPr="00A57301">
        <w:rPr>
          <w:rFonts w:ascii="Tahoma" w:hAnsi="Tahoma" w:cs="Tahoma"/>
          <w:sz w:val="20"/>
        </w:rPr>
        <w:t xml:space="preserve"> </w:t>
      </w:r>
      <w:proofErr w:type="spellStart"/>
      <w:r w:rsidRPr="00A57301">
        <w:rPr>
          <w:rFonts w:ascii="Tahoma" w:hAnsi="Tahoma" w:cs="Tahoma"/>
          <w:sz w:val="20"/>
        </w:rPr>
        <w:t>Backup</w:t>
      </w:r>
      <w:proofErr w:type="spellEnd"/>
      <w:r w:rsidRPr="00A57301">
        <w:rPr>
          <w:rFonts w:ascii="Tahoma" w:hAnsi="Tahoma" w:cs="Tahoma"/>
          <w:sz w:val="20"/>
        </w:rPr>
        <w:t xml:space="preserve"> &amp; </w:t>
      </w:r>
      <w:proofErr w:type="spellStart"/>
      <w:r w:rsidRPr="00A57301">
        <w:rPr>
          <w:rFonts w:ascii="Tahoma" w:hAnsi="Tahoma" w:cs="Tahoma"/>
          <w:sz w:val="20"/>
        </w:rPr>
        <w:t>Replication</w:t>
      </w:r>
      <w:proofErr w:type="spellEnd"/>
      <w:r w:rsidRPr="00A57301">
        <w:rPr>
          <w:rFonts w:ascii="Tahoma" w:hAnsi="Tahoma" w:cs="Tahoma"/>
          <w:sz w:val="20"/>
        </w:rPr>
        <w:t xml:space="preserve"> 12»; </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 xml:space="preserve">СХД должна поддерживать репликацию средствами СХД на аналогичную систему с передачей </w:t>
      </w:r>
      <w:proofErr w:type="spellStart"/>
      <w:r w:rsidRPr="00A57301">
        <w:rPr>
          <w:rFonts w:ascii="Tahoma" w:hAnsi="Tahoma" w:cs="Tahoma"/>
          <w:sz w:val="20"/>
        </w:rPr>
        <w:t>дедуплицированных</w:t>
      </w:r>
      <w:proofErr w:type="spellEnd"/>
      <w:r w:rsidRPr="00A57301">
        <w:rPr>
          <w:rFonts w:ascii="Tahoma" w:hAnsi="Tahoma" w:cs="Tahoma"/>
          <w:sz w:val="20"/>
        </w:rPr>
        <w:t xml:space="preserve"> данных без их регенерации; </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 xml:space="preserve">СХД должно иметь функционал </w:t>
      </w:r>
      <w:proofErr w:type="spellStart"/>
      <w:r w:rsidRPr="00A57301">
        <w:rPr>
          <w:rFonts w:ascii="Tahoma" w:hAnsi="Tahoma" w:cs="Tahoma"/>
          <w:sz w:val="20"/>
        </w:rPr>
        <w:t>дедупликации</w:t>
      </w:r>
      <w:proofErr w:type="spellEnd"/>
      <w:r w:rsidRPr="00A57301">
        <w:rPr>
          <w:rFonts w:ascii="Tahoma" w:hAnsi="Tahoma" w:cs="Tahoma"/>
          <w:sz w:val="20"/>
        </w:rPr>
        <w:t xml:space="preserve"> с коэффициентом не менее 5:1 для типа данных «виртуальная машина </w:t>
      </w:r>
      <w:proofErr w:type="spellStart"/>
      <w:r w:rsidRPr="00A57301">
        <w:rPr>
          <w:rFonts w:ascii="Tahoma" w:hAnsi="Tahoma" w:cs="Tahoma"/>
          <w:sz w:val="20"/>
        </w:rPr>
        <w:t>vmware</w:t>
      </w:r>
      <w:proofErr w:type="spellEnd"/>
      <w:r w:rsidRPr="00A57301">
        <w:rPr>
          <w:rFonts w:ascii="Tahoma" w:hAnsi="Tahoma" w:cs="Tahoma"/>
          <w:sz w:val="20"/>
        </w:rPr>
        <w:t xml:space="preserve"> с ОС </w:t>
      </w:r>
      <w:proofErr w:type="spellStart"/>
      <w:r w:rsidRPr="00A57301">
        <w:rPr>
          <w:rFonts w:ascii="Tahoma" w:hAnsi="Tahoma" w:cs="Tahoma"/>
          <w:sz w:val="20"/>
        </w:rPr>
        <w:t>windows</w:t>
      </w:r>
      <w:proofErr w:type="spellEnd"/>
      <w:r w:rsidRPr="00A57301">
        <w:rPr>
          <w:rFonts w:ascii="Tahoma" w:hAnsi="Tahoma" w:cs="Tahoma"/>
          <w:sz w:val="20"/>
        </w:rPr>
        <w:t>\</w:t>
      </w:r>
      <w:proofErr w:type="spellStart"/>
      <w:r w:rsidRPr="00A57301">
        <w:rPr>
          <w:rFonts w:ascii="Tahoma" w:hAnsi="Tahoma" w:cs="Tahoma"/>
          <w:sz w:val="20"/>
        </w:rPr>
        <w:t>linux</w:t>
      </w:r>
      <w:proofErr w:type="spellEnd"/>
      <w:r w:rsidRPr="00A57301">
        <w:rPr>
          <w:rFonts w:ascii="Tahoma" w:hAnsi="Tahoma" w:cs="Tahoma"/>
          <w:sz w:val="20"/>
        </w:rPr>
        <w:t xml:space="preserve">»; </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иметь возможность мониторинга по протоколу SNMP;</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иметь функционал расширенной самодиагностики, позволяющий выполнять мониторинг работоспособности компонентов;</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поставляться с полным набором лицензий на весь требуемый функционал и поставляемый объем СХД, без ограничения срока действия;</w:t>
      </w:r>
    </w:p>
    <w:p w:rsidR="00B054EC" w:rsidRPr="00A57301" w:rsidRDefault="00B054EC" w:rsidP="00A57301">
      <w:pPr>
        <w:pStyle w:val="a6"/>
        <w:numPr>
          <w:ilvl w:val="1"/>
          <w:numId w:val="7"/>
        </w:numPr>
        <w:tabs>
          <w:tab w:val="left" w:pos="0"/>
        </w:tabs>
        <w:spacing w:line="240" w:lineRule="auto"/>
        <w:ind w:left="0" w:firstLine="0"/>
        <w:rPr>
          <w:rFonts w:ascii="Tahoma" w:hAnsi="Tahoma" w:cs="Tahoma"/>
          <w:sz w:val="20"/>
        </w:rPr>
      </w:pPr>
      <w:r w:rsidRPr="00A57301">
        <w:rPr>
          <w:rFonts w:ascii="Tahoma" w:hAnsi="Tahoma" w:cs="Tahoma"/>
          <w:sz w:val="20"/>
        </w:rPr>
        <w:t>СХД должна поставляться с гарантией производителя сроком не менее, чем на 3 (три) года, включающей поддержку оборудования и встроенного ПО и консультации по режимам работы СХД. Прием обращений 24x7. Время реакции на обращение не более 4 часов.</w:t>
      </w:r>
    </w:p>
    <w:p w:rsidR="003618E4" w:rsidRPr="00A57301" w:rsidRDefault="003618E4" w:rsidP="00A57301">
      <w:pPr>
        <w:pStyle w:val="a6"/>
        <w:tabs>
          <w:tab w:val="left" w:pos="0"/>
        </w:tabs>
        <w:spacing w:line="240" w:lineRule="auto"/>
        <w:ind w:left="0" w:firstLine="0"/>
        <w:rPr>
          <w:rFonts w:ascii="Tahoma" w:hAnsi="Tahoma" w:cs="Tahoma"/>
          <w:sz w:val="20"/>
        </w:rPr>
      </w:pPr>
    </w:p>
    <w:p w:rsidR="003618E4" w:rsidRPr="00A57301" w:rsidRDefault="003618E4" w:rsidP="00A57301">
      <w:pPr>
        <w:pStyle w:val="a6"/>
        <w:tabs>
          <w:tab w:val="left" w:pos="0"/>
        </w:tabs>
        <w:spacing w:line="240" w:lineRule="auto"/>
        <w:ind w:left="0" w:firstLine="0"/>
        <w:rPr>
          <w:rFonts w:ascii="Tahoma" w:hAnsi="Tahoma" w:cs="Tahoma"/>
          <w:b/>
          <w:sz w:val="20"/>
        </w:rPr>
      </w:pPr>
      <w:r w:rsidRPr="00A57301">
        <w:rPr>
          <w:rFonts w:ascii="Tahoma" w:hAnsi="Tahoma" w:cs="Tahoma"/>
          <w:b/>
          <w:sz w:val="20"/>
        </w:rPr>
        <w:t>2. Поставщик обязуется:</w:t>
      </w:r>
    </w:p>
    <w:p w:rsidR="003618E4" w:rsidRPr="00A57301" w:rsidRDefault="003618E4" w:rsidP="00A57301">
      <w:pPr>
        <w:tabs>
          <w:tab w:val="left" w:pos="0"/>
        </w:tabs>
        <w:spacing w:after="0" w:line="240" w:lineRule="auto"/>
        <w:rPr>
          <w:rFonts w:ascii="Tahoma" w:hAnsi="Tahoma" w:cs="Tahoma"/>
          <w:sz w:val="20"/>
          <w:szCs w:val="20"/>
        </w:rPr>
      </w:pPr>
      <w:r w:rsidRPr="00A57301">
        <w:rPr>
          <w:rFonts w:ascii="Tahoma" w:hAnsi="Tahoma" w:cs="Tahoma"/>
          <w:sz w:val="20"/>
          <w:szCs w:val="20"/>
        </w:rPr>
        <w:t>2.1. Осуществить распаковку и установку СХД в стойку, обозначенную Покупателем.</w:t>
      </w:r>
    </w:p>
    <w:p w:rsidR="003618E4" w:rsidRPr="00A57301" w:rsidRDefault="003618E4" w:rsidP="00A57301">
      <w:pPr>
        <w:tabs>
          <w:tab w:val="left" w:pos="0"/>
        </w:tabs>
        <w:spacing w:after="0" w:line="240" w:lineRule="auto"/>
        <w:rPr>
          <w:rFonts w:ascii="Tahoma" w:hAnsi="Tahoma" w:cs="Tahoma"/>
          <w:sz w:val="20"/>
          <w:szCs w:val="20"/>
        </w:rPr>
      </w:pPr>
      <w:r w:rsidRPr="00A57301">
        <w:rPr>
          <w:rFonts w:ascii="Tahoma" w:hAnsi="Tahoma" w:cs="Tahoma"/>
          <w:sz w:val="20"/>
          <w:szCs w:val="20"/>
        </w:rPr>
        <w:t>2.2. Осуществить кабельное подключение всех компонентов СХД с использованием материалов Поставщика.</w:t>
      </w:r>
    </w:p>
    <w:p w:rsidR="003618E4" w:rsidRPr="00A57301" w:rsidRDefault="003618E4" w:rsidP="00A57301">
      <w:pPr>
        <w:tabs>
          <w:tab w:val="left" w:pos="0"/>
        </w:tabs>
        <w:spacing w:after="0" w:line="240" w:lineRule="auto"/>
        <w:rPr>
          <w:rFonts w:ascii="Tahoma" w:hAnsi="Tahoma" w:cs="Tahoma"/>
          <w:sz w:val="20"/>
          <w:szCs w:val="20"/>
        </w:rPr>
      </w:pPr>
      <w:r w:rsidRPr="00A57301">
        <w:rPr>
          <w:rFonts w:ascii="Tahoma" w:hAnsi="Tahoma" w:cs="Tahoma"/>
          <w:sz w:val="20"/>
          <w:szCs w:val="20"/>
        </w:rPr>
        <w:t>2.3. Подключить СХД к инфраструктуре Покупателя с использованием материалов Поставщика.</w:t>
      </w:r>
    </w:p>
    <w:p w:rsidR="003618E4" w:rsidRPr="00A57301" w:rsidRDefault="003618E4" w:rsidP="00A57301">
      <w:pPr>
        <w:tabs>
          <w:tab w:val="left" w:pos="0"/>
        </w:tabs>
        <w:spacing w:after="0" w:line="240" w:lineRule="auto"/>
        <w:rPr>
          <w:rFonts w:ascii="Tahoma" w:hAnsi="Tahoma" w:cs="Tahoma"/>
          <w:sz w:val="20"/>
          <w:szCs w:val="20"/>
        </w:rPr>
      </w:pPr>
      <w:r w:rsidRPr="00A57301">
        <w:rPr>
          <w:rFonts w:ascii="Tahoma" w:hAnsi="Tahoma" w:cs="Tahoma"/>
          <w:sz w:val="20"/>
          <w:szCs w:val="20"/>
        </w:rPr>
        <w:t>2.4. Осуществить первичную настройку СХД по конфигурации, указанной Покупателем.</w:t>
      </w:r>
    </w:p>
    <w:p w:rsidR="003618E4" w:rsidRPr="00A57301" w:rsidRDefault="003618E4" w:rsidP="00A57301">
      <w:pPr>
        <w:tabs>
          <w:tab w:val="left" w:pos="0"/>
        </w:tabs>
        <w:spacing w:after="0" w:line="240" w:lineRule="auto"/>
        <w:rPr>
          <w:rFonts w:ascii="Tahoma" w:hAnsi="Tahoma" w:cs="Tahoma"/>
          <w:sz w:val="20"/>
          <w:szCs w:val="20"/>
        </w:rPr>
      </w:pPr>
    </w:p>
    <w:p w:rsidR="00D810DB" w:rsidRPr="00A57301" w:rsidRDefault="00D810DB" w:rsidP="00A57301">
      <w:pPr>
        <w:tabs>
          <w:tab w:val="left" w:pos="567"/>
          <w:tab w:val="num" w:pos="1440"/>
        </w:tabs>
        <w:spacing w:after="0" w:line="240" w:lineRule="auto"/>
        <w:contextualSpacing/>
        <w:jc w:val="both"/>
        <w:rPr>
          <w:rFonts w:ascii="Tahoma" w:eastAsia="Times New Roman" w:hAnsi="Tahoma" w:cs="Tahoma"/>
          <w:sz w:val="20"/>
          <w:szCs w:val="20"/>
        </w:rPr>
      </w:pPr>
      <w:r w:rsidRPr="00A57301">
        <w:rPr>
          <w:rFonts w:ascii="Tahoma" w:eastAsia="Times New Roman" w:hAnsi="Tahoma" w:cs="Tahoma"/>
          <w:b/>
          <w:sz w:val="20"/>
          <w:szCs w:val="20"/>
        </w:rPr>
        <w:t>Начало поставки:</w:t>
      </w:r>
      <w:r w:rsidRPr="00A57301">
        <w:rPr>
          <w:rFonts w:ascii="Tahoma" w:eastAsia="Times New Roman" w:hAnsi="Tahoma" w:cs="Tahoma"/>
          <w:sz w:val="20"/>
          <w:szCs w:val="20"/>
        </w:rPr>
        <w:t xml:space="preserve"> с </w:t>
      </w:r>
      <w:r w:rsidR="007B7AB0" w:rsidRPr="00A57301">
        <w:rPr>
          <w:rFonts w:ascii="Tahoma" w:eastAsia="Times New Roman" w:hAnsi="Tahoma" w:cs="Tahoma"/>
          <w:sz w:val="20"/>
          <w:szCs w:val="20"/>
        </w:rPr>
        <w:t xml:space="preserve">даты </w:t>
      </w:r>
      <w:r w:rsidR="00764BD2" w:rsidRPr="00A57301">
        <w:rPr>
          <w:rFonts w:ascii="Tahoma" w:eastAsia="Times New Roman" w:hAnsi="Tahoma" w:cs="Tahoma"/>
          <w:sz w:val="20"/>
          <w:szCs w:val="20"/>
        </w:rPr>
        <w:t>подписания</w:t>
      </w:r>
      <w:r w:rsidR="00190CF0" w:rsidRPr="00A57301">
        <w:rPr>
          <w:rFonts w:ascii="Tahoma" w:eastAsia="Times New Roman" w:hAnsi="Tahoma" w:cs="Tahoma"/>
          <w:sz w:val="20"/>
          <w:szCs w:val="20"/>
        </w:rPr>
        <w:t xml:space="preserve"> </w:t>
      </w:r>
      <w:r w:rsidRPr="00A57301">
        <w:rPr>
          <w:rFonts w:ascii="Tahoma" w:eastAsia="Times New Roman" w:hAnsi="Tahoma" w:cs="Tahoma"/>
          <w:sz w:val="20"/>
          <w:szCs w:val="20"/>
        </w:rPr>
        <w:t>Договора.</w:t>
      </w:r>
    </w:p>
    <w:p w:rsidR="00D810DB" w:rsidRDefault="00D810DB" w:rsidP="00A57301">
      <w:pPr>
        <w:tabs>
          <w:tab w:val="left" w:pos="567"/>
          <w:tab w:val="num" w:pos="1440"/>
        </w:tabs>
        <w:spacing w:after="0" w:line="240" w:lineRule="auto"/>
        <w:contextualSpacing/>
        <w:jc w:val="both"/>
        <w:rPr>
          <w:ins w:id="29" w:author="Поварницын Игорь Васильевич" w:date="2025-10-14T08:50:00Z"/>
          <w:rFonts w:ascii="Tahoma" w:eastAsia="Times New Roman" w:hAnsi="Tahoma" w:cs="Tahoma"/>
          <w:bCs/>
          <w:sz w:val="20"/>
          <w:szCs w:val="20"/>
        </w:rPr>
      </w:pPr>
      <w:r w:rsidRPr="00A57301">
        <w:rPr>
          <w:rFonts w:ascii="Tahoma" w:eastAsia="Times New Roman" w:hAnsi="Tahoma" w:cs="Tahoma"/>
          <w:b/>
          <w:sz w:val="20"/>
          <w:szCs w:val="20"/>
        </w:rPr>
        <w:t>Окончание поставки:</w:t>
      </w:r>
      <w:r w:rsidRPr="00A57301">
        <w:rPr>
          <w:rFonts w:ascii="Tahoma" w:eastAsia="Times New Roman" w:hAnsi="Tahoma" w:cs="Tahoma"/>
          <w:sz w:val="20"/>
          <w:szCs w:val="20"/>
        </w:rPr>
        <w:t xml:space="preserve"> </w:t>
      </w:r>
      <w:r w:rsidR="00845EBE" w:rsidRPr="00A57301">
        <w:rPr>
          <w:rFonts w:ascii="Tahoma" w:eastAsia="Times New Roman" w:hAnsi="Tahoma" w:cs="Tahoma"/>
          <w:bCs/>
          <w:sz w:val="20"/>
          <w:szCs w:val="20"/>
        </w:rPr>
        <w:t xml:space="preserve">не позднее </w:t>
      </w:r>
      <w:r w:rsidR="00B054EC" w:rsidRPr="00A57301">
        <w:rPr>
          <w:rFonts w:ascii="Tahoma" w:eastAsia="Times New Roman" w:hAnsi="Tahoma" w:cs="Tahoma"/>
          <w:bCs/>
          <w:sz w:val="20"/>
          <w:szCs w:val="20"/>
        </w:rPr>
        <w:t>26</w:t>
      </w:r>
      <w:r w:rsidR="00845EBE" w:rsidRPr="00A57301">
        <w:rPr>
          <w:rFonts w:ascii="Tahoma" w:eastAsia="Times New Roman" w:hAnsi="Tahoma" w:cs="Tahoma"/>
          <w:bCs/>
          <w:sz w:val="20"/>
          <w:szCs w:val="20"/>
        </w:rPr>
        <w:t>.1</w:t>
      </w:r>
      <w:r w:rsidR="00FA5336" w:rsidRPr="00A57301">
        <w:rPr>
          <w:rFonts w:ascii="Tahoma" w:eastAsia="Times New Roman" w:hAnsi="Tahoma" w:cs="Tahoma"/>
          <w:bCs/>
          <w:sz w:val="20"/>
          <w:szCs w:val="20"/>
        </w:rPr>
        <w:t>2</w:t>
      </w:r>
      <w:r w:rsidRPr="00A57301">
        <w:rPr>
          <w:rFonts w:ascii="Tahoma" w:eastAsia="Times New Roman" w:hAnsi="Tahoma" w:cs="Tahoma"/>
          <w:bCs/>
          <w:sz w:val="20"/>
          <w:szCs w:val="20"/>
        </w:rPr>
        <w:t>.</w:t>
      </w:r>
      <w:r w:rsidR="00845EBE" w:rsidRPr="00A57301">
        <w:rPr>
          <w:rFonts w:ascii="Tahoma" w:eastAsia="Times New Roman" w:hAnsi="Tahoma" w:cs="Tahoma"/>
          <w:bCs/>
          <w:sz w:val="20"/>
          <w:szCs w:val="20"/>
        </w:rPr>
        <w:t>2025г.</w:t>
      </w:r>
      <w:r w:rsidRPr="00A57301">
        <w:rPr>
          <w:rFonts w:ascii="Tahoma" w:eastAsia="Times New Roman" w:hAnsi="Tahoma" w:cs="Tahoma"/>
          <w:bCs/>
          <w:sz w:val="20"/>
          <w:szCs w:val="20"/>
        </w:rPr>
        <w:t xml:space="preserve"> </w:t>
      </w:r>
    </w:p>
    <w:p w:rsidR="00801207" w:rsidRPr="00A57301" w:rsidRDefault="00EF4B15" w:rsidP="00A57301">
      <w:pPr>
        <w:tabs>
          <w:tab w:val="left" w:pos="567"/>
          <w:tab w:val="num" w:pos="1440"/>
        </w:tabs>
        <w:spacing w:after="0" w:line="240" w:lineRule="auto"/>
        <w:contextualSpacing/>
        <w:jc w:val="both"/>
        <w:rPr>
          <w:rFonts w:ascii="Tahoma" w:eastAsia="Times New Roman" w:hAnsi="Tahoma" w:cs="Tahoma"/>
          <w:sz w:val="20"/>
          <w:szCs w:val="20"/>
        </w:rPr>
      </w:pPr>
      <w:ins w:id="30" w:author="Поварницын Игорь Васильевич" w:date="2025-10-14T08:50:00Z">
        <w:r>
          <w:rPr>
            <w:rFonts w:ascii="Tahoma" w:eastAsia="Times New Roman" w:hAnsi="Tahoma" w:cs="Tahoma"/>
            <w:bCs/>
            <w:sz w:val="20"/>
            <w:szCs w:val="20"/>
          </w:rPr>
          <w:t xml:space="preserve">Фактической датой окончания поставки считается </w:t>
        </w:r>
      </w:ins>
      <w:ins w:id="31" w:author="Поварницын Игорь Васильевич" w:date="2025-10-14T08:51:00Z">
        <w:r>
          <w:rPr>
            <w:rFonts w:ascii="Tahoma" w:eastAsia="Times New Roman" w:hAnsi="Tahoma" w:cs="Tahoma"/>
            <w:bCs/>
            <w:sz w:val="20"/>
            <w:szCs w:val="20"/>
          </w:rPr>
          <w:t>дата исполнения</w:t>
        </w:r>
      </w:ins>
      <w:ins w:id="32" w:author="Поварницын Игорь Васильевич" w:date="2025-10-14T12:24:00Z">
        <w:r w:rsidR="002D0172">
          <w:rPr>
            <w:rFonts w:ascii="Tahoma" w:eastAsia="Times New Roman" w:hAnsi="Tahoma" w:cs="Tahoma"/>
            <w:bCs/>
            <w:sz w:val="20"/>
            <w:szCs w:val="20"/>
          </w:rPr>
          <w:t xml:space="preserve"> обязательств, предусмотренных</w:t>
        </w:r>
      </w:ins>
      <w:ins w:id="33" w:author="Поварницын Игорь Васильевич" w:date="2025-10-14T08:51:00Z">
        <w:r>
          <w:rPr>
            <w:rFonts w:ascii="Tahoma" w:eastAsia="Times New Roman" w:hAnsi="Tahoma" w:cs="Tahoma"/>
            <w:bCs/>
            <w:sz w:val="20"/>
            <w:szCs w:val="20"/>
          </w:rPr>
          <w:t xml:space="preserve"> п.</w:t>
        </w:r>
      </w:ins>
      <w:ins w:id="34" w:author="Поварницын Игорь Васильевич" w:date="2025-10-14T08:52:00Z">
        <w:r>
          <w:rPr>
            <w:rFonts w:ascii="Tahoma" w:eastAsia="Times New Roman" w:hAnsi="Tahoma" w:cs="Tahoma"/>
            <w:bCs/>
            <w:sz w:val="20"/>
            <w:szCs w:val="20"/>
          </w:rPr>
          <w:t xml:space="preserve"> 2.</w:t>
        </w:r>
        <w:proofErr w:type="gramStart"/>
        <w:r>
          <w:rPr>
            <w:rFonts w:ascii="Tahoma" w:eastAsia="Times New Roman" w:hAnsi="Tahoma" w:cs="Tahoma"/>
            <w:bCs/>
            <w:sz w:val="20"/>
            <w:szCs w:val="20"/>
          </w:rPr>
          <w:t>1.-</w:t>
        </w:r>
        <w:proofErr w:type="gramEnd"/>
        <w:r>
          <w:rPr>
            <w:rFonts w:ascii="Tahoma" w:eastAsia="Times New Roman" w:hAnsi="Tahoma" w:cs="Tahoma"/>
            <w:bCs/>
            <w:sz w:val="20"/>
            <w:szCs w:val="20"/>
          </w:rPr>
          <w:t>2.4. Спецификации</w:t>
        </w:r>
      </w:ins>
      <w:ins w:id="35" w:author="Поварницын Игорь Васильевич" w:date="2025-10-14T08:58:00Z">
        <w:r w:rsidR="00CB13F1">
          <w:rPr>
            <w:rFonts w:ascii="Tahoma" w:eastAsia="Times New Roman" w:hAnsi="Tahoma" w:cs="Tahoma"/>
            <w:bCs/>
            <w:sz w:val="20"/>
            <w:szCs w:val="20"/>
          </w:rPr>
          <w:t>.</w:t>
        </w:r>
      </w:ins>
      <w:ins w:id="36" w:author="Поварницын Игорь Васильевич" w:date="2025-10-14T08:50:00Z">
        <w:r w:rsidR="00801207">
          <w:rPr>
            <w:rFonts w:ascii="Tahoma" w:eastAsia="Times New Roman" w:hAnsi="Tahoma" w:cs="Tahoma"/>
            <w:bCs/>
            <w:sz w:val="20"/>
            <w:szCs w:val="20"/>
          </w:rPr>
          <w:t xml:space="preserve"> </w:t>
        </w:r>
      </w:ins>
    </w:p>
    <w:p w:rsidR="00D810DB" w:rsidRPr="00A57301" w:rsidRDefault="00D810DB" w:rsidP="00A57301">
      <w:pPr>
        <w:widowControl w:val="0"/>
        <w:shd w:val="clear" w:color="auto" w:fill="FFFFFF"/>
        <w:spacing w:after="0" w:line="240" w:lineRule="auto"/>
        <w:jc w:val="both"/>
        <w:rPr>
          <w:rFonts w:ascii="Tahoma" w:eastAsia="Times New Roman" w:hAnsi="Tahoma" w:cs="Tahoma"/>
          <w:sz w:val="20"/>
          <w:szCs w:val="20"/>
          <w:lang w:eastAsia="ru-RU"/>
        </w:rPr>
      </w:pPr>
    </w:p>
    <w:p w:rsidR="005D52C1" w:rsidRPr="00A57301" w:rsidRDefault="005D52C1" w:rsidP="00A57301">
      <w:pPr>
        <w:widowControl w:val="0"/>
        <w:shd w:val="clear" w:color="auto" w:fill="FFFFFF"/>
        <w:spacing w:after="0" w:line="240" w:lineRule="auto"/>
        <w:jc w:val="both"/>
        <w:rPr>
          <w:rFonts w:ascii="Tahoma" w:hAnsi="Tahoma" w:cs="Tahoma"/>
          <w:sz w:val="20"/>
          <w:szCs w:val="20"/>
        </w:rPr>
      </w:pPr>
      <w:r w:rsidRPr="00A57301">
        <w:rPr>
          <w:rFonts w:ascii="Tahoma" w:eastAsia="Times New Roman" w:hAnsi="Tahoma" w:cs="Tahoma"/>
          <w:sz w:val="20"/>
          <w:szCs w:val="20"/>
          <w:lang w:eastAsia="ru-RU"/>
        </w:rPr>
        <w:t xml:space="preserve">Специальные требования к упаковке: </w:t>
      </w:r>
      <w:r w:rsidRPr="00A57301">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A57301" w:rsidRDefault="005D52C1" w:rsidP="00A57301">
      <w:pPr>
        <w:pStyle w:val="21"/>
        <w:spacing w:after="0" w:line="240" w:lineRule="auto"/>
        <w:ind w:left="1" w:firstLine="0"/>
        <w:rPr>
          <w:rFonts w:ascii="Tahoma" w:hAnsi="Tahoma" w:cs="Tahoma"/>
          <w:sz w:val="20"/>
        </w:rPr>
      </w:pPr>
      <w:r w:rsidRPr="00A57301">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050668" w:rsidRPr="00A57301" w:rsidRDefault="00050668" w:rsidP="00A57301">
      <w:pPr>
        <w:pStyle w:val="21"/>
        <w:spacing w:after="0" w:line="240" w:lineRule="auto"/>
        <w:ind w:left="1" w:firstLine="0"/>
        <w:rPr>
          <w:rFonts w:ascii="Tahoma" w:hAnsi="Tahoma" w:cs="Tahoma"/>
          <w:sz w:val="20"/>
        </w:rPr>
      </w:pPr>
    </w:p>
    <w:p w:rsidR="005D52C1" w:rsidRPr="00A57301" w:rsidRDefault="005D52C1" w:rsidP="00A57301">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A57301" w:rsidTr="00A75F86">
        <w:tc>
          <w:tcPr>
            <w:tcW w:w="4678" w:type="dxa"/>
          </w:tcPr>
          <w:p w:rsidR="005D52C1" w:rsidRPr="00A57301" w:rsidRDefault="005D52C1" w:rsidP="00A57301">
            <w:pPr>
              <w:snapToGrid w:val="0"/>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от имени Поставщика   </w:t>
            </w:r>
          </w:p>
          <w:p w:rsidR="005D52C1" w:rsidRPr="00A57301" w:rsidRDefault="005D52C1" w:rsidP="00A57301">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A57301" w:rsidRDefault="005D52C1" w:rsidP="00A57301">
            <w:pPr>
              <w:snapToGrid w:val="0"/>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от имени Покупателя</w:t>
            </w:r>
          </w:p>
        </w:tc>
      </w:tr>
      <w:tr w:rsidR="005D52C1" w:rsidRPr="00A57301" w:rsidTr="00A75F86">
        <w:tc>
          <w:tcPr>
            <w:tcW w:w="4678" w:type="dxa"/>
          </w:tcPr>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sz w:val="20"/>
                <w:szCs w:val="20"/>
                <w:lang w:eastAsia="ru-RU"/>
              </w:rPr>
              <w:t xml:space="preserve">________________________// </w:t>
            </w:r>
          </w:p>
          <w:p w:rsidR="00B857E1" w:rsidRPr="00A57301" w:rsidRDefault="00B857E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iCs/>
                <w:sz w:val="20"/>
                <w:szCs w:val="20"/>
                <w:lang w:eastAsia="ru-RU"/>
              </w:rPr>
              <w:t>М.П.   «__»_____________202</w:t>
            </w:r>
            <w:r w:rsidRPr="00A57301">
              <w:rPr>
                <w:rFonts w:ascii="Tahoma" w:eastAsia="Arial Unicode MS" w:hAnsi="Tahoma" w:cs="Tahoma"/>
                <w:bCs/>
                <w:iCs/>
                <w:sz w:val="20"/>
                <w:szCs w:val="20"/>
                <w:lang w:val="en-US" w:eastAsia="ru-RU"/>
              </w:rPr>
              <w:t>5</w:t>
            </w:r>
            <w:r w:rsidRPr="00A57301">
              <w:rPr>
                <w:rFonts w:ascii="Tahoma" w:eastAsia="Arial Unicode MS" w:hAnsi="Tahoma" w:cs="Tahoma"/>
                <w:bCs/>
                <w:iCs/>
                <w:sz w:val="20"/>
                <w:szCs w:val="20"/>
                <w:lang w:eastAsia="ru-RU"/>
              </w:rPr>
              <w:t xml:space="preserve"> года                                                 </w:t>
            </w:r>
          </w:p>
        </w:tc>
        <w:tc>
          <w:tcPr>
            <w:tcW w:w="5103" w:type="dxa"/>
            <w:shd w:val="clear" w:color="auto" w:fill="auto"/>
          </w:tcPr>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sz w:val="20"/>
                <w:szCs w:val="20"/>
                <w:lang w:eastAsia="ru-RU"/>
              </w:rPr>
              <w:t>_________________________/Азизов К.Р.</w:t>
            </w:r>
            <w:r w:rsidRPr="00A57301">
              <w:rPr>
                <w:rFonts w:ascii="Tahoma" w:eastAsia="Times New Roman" w:hAnsi="Tahoma" w:cs="Tahoma"/>
                <w:spacing w:val="-3"/>
                <w:sz w:val="20"/>
                <w:szCs w:val="20"/>
                <w:lang w:eastAsia="ru-RU"/>
              </w:rPr>
              <w:t xml:space="preserve"> </w:t>
            </w:r>
            <w:r w:rsidRPr="00A57301">
              <w:rPr>
                <w:rFonts w:ascii="Tahoma" w:eastAsia="Arial Unicode MS" w:hAnsi="Tahoma" w:cs="Tahoma"/>
                <w:bCs/>
                <w:sz w:val="20"/>
                <w:szCs w:val="20"/>
                <w:lang w:eastAsia="ru-RU"/>
              </w:rPr>
              <w:t xml:space="preserve">/ </w:t>
            </w:r>
          </w:p>
          <w:p w:rsidR="00B857E1" w:rsidRPr="00A57301" w:rsidRDefault="00B857E1" w:rsidP="00A57301">
            <w:pPr>
              <w:tabs>
                <w:tab w:val="left" w:pos="2160"/>
              </w:tabs>
              <w:spacing w:after="0" w:line="240" w:lineRule="auto"/>
              <w:ind w:right="113"/>
              <w:rPr>
                <w:rFonts w:ascii="Tahoma" w:eastAsia="Arial Unicode MS" w:hAnsi="Tahoma" w:cs="Tahoma"/>
                <w:bCs/>
                <w:sz w:val="20"/>
                <w:szCs w:val="20"/>
                <w:lang w:eastAsia="ru-RU"/>
              </w:rPr>
            </w:pPr>
          </w:p>
          <w:p w:rsidR="00EC13FA" w:rsidRPr="00A57301" w:rsidRDefault="005D52C1" w:rsidP="00A57301">
            <w:pPr>
              <w:tabs>
                <w:tab w:val="left" w:pos="-180"/>
              </w:tabs>
              <w:spacing w:after="0" w:line="240" w:lineRule="auto"/>
              <w:ind w:right="113" w:firstLine="567"/>
              <w:rPr>
                <w:rFonts w:ascii="Tahoma" w:eastAsia="Arial Unicode MS" w:hAnsi="Tahoma" w:cs="Tahoma"/>
                <w:bCs/>
                <w:iCs/>
                <w:sz w:val="20"/>
                <w:szCs w:val="20"/>
                <w:lang w:eastAsia="ru-RU"/>
              </w:rPr>
            </w:pPr>
            <w:r w:rsidRPr="00A57301">
              <w:rPr>
                <w:rFonts w:ascii="Tahoma" w:eastAsia="Arial Unicode MS" w:hAnsi="Tahoma" w:cs="Tahoma"/>
                <w:bCs/>
                <w:iCs/>
                <w:sz w:val="20"/>
                <w:szCs w:val="20"/>
                <w:lang w:eastAsia="ru-RU"/>
              </w:rPr>
              <w:t>М.П.   «_</w:t>
            </w:r>
            <w:proofErr w:type="gramStart"/>
            <w:r w:rsidRPr="00A57301">
              <w:rPr>
                <w:rFonts w:ascii="Tahoma" w:eastAsia="Arial Unicode MS" w:hAnsi="Tahoma" w:cs="Tahoma"/>
                <w:bCs/>
                <w:iCs/>
                <w:sz w:val="20"/>
                <w:szCs w:val="20"/>
                <w:lang w:eastAsia="ru-RU"/>
              </w:rPr>
              <w:t>_»_</w:t>
            </w:r>
            <w:proofErr w:type="gramEnd"/>
            <w:r w:rsidRPr="00A57301">
              <w:rPr>
                <w:rFonts w:ascii="Tahoma" w:eastAsia="Arial Unicode MS" w:hAnsi="Tahoma" w:cs="Tahoma"/>
                <w:bCs/>
                <w:iCs/>
                <w:sz w:val="20"/>
                <w:szCs w:val="20"/>
                <w:lang w:eastAsia="ru-RU"/>
              </w:rPr>
              <w:t xml:space="preserve">____________2025 года   </w:t>
            </w:r>
          </w:p>
          <w:p w:rsidR="005D52C1" w:rsidRPr="00A57301" w:rsidRDefault="005D52C1" w:rsidP="00A57301">
            <w:pPr>
              <w:tabs>
                <w:tab w:val="left" w:pos="-180"/>
              </w:tabs>
              <w:spacing w:after="0" w:line="240" w:lineRule="auto"/>
              <w:ind w:right="113"/>
              <w:rPr>
                <w:rFonts w:ascii="Tahoma" w:eastAsia="Arial Unicode MS" w:hAnsi="Tahoma" w:cs="Tahoma"/>
                <w:bCs/>
                <w:iCs/>
                <w:sz w:val="20"/>
                <w:szCs w:val="20"/>
                <w:lang w:eastAsia="ru-RU"/>
              </w:rPr>
            </w:pPr>
            <w:r w:rsidRPr="00A57301">
              <w:rPr>
                <w:rFonts w:ascii="Tahoma" w:eastAsia="Arial Unicode MS" w:hAnsi="Tahoma" w:cs="Tahoma"/>
                <w:bCs/>
                <w:iCs/>
                <w:sz w:val="20"/>
                <w:szCs w:val="20"/>
                <w:lang w:eastAsia="ru-RU"/>
              </w:rPr>
              <w:t xml:space="preserve">                                             </w:t>
            </w:r>
          </w:p>
          <w:p w:rsidR="005D52C1" w:rsidRPr="00A57301" w:rsidRDefault="005D52C1" w:rsidP="00A57301">
            <w:pPr>
              <w:spacing w:after="0" w:line="240" w:lineRule="auto"/>
              <w:rPr>
                <w:rFonts w:ascii="Tahoma" w:eastAsia="Times New Roman" w:hAnsi="Tahoma" w:cs="Tahoma"/>
                <w:sz w:val="20"/>
                <w:szCs w:val="20"/>
                <w:lang w:eastAsia="ru-RU"/>
              </w:rPr>
            </w:pPr>
          </w:p>
        </w:tc>
      </w:tr>
    </w:tbl>
    <w:p w:rsidR="004A2CD7" w:rsidRPr="00A57301" w:rsidRDefault="004A2CD7" w:rsidP="00A57301">
      <w:pPr>
        <w:spacing w:after="0" w:line="240" w:lineRule="auto"/>
        <w:jc w:val="right"/>
        <w:rPr>
          <w:rFonts w:ascii="Tahoma" w:eastAsia="Times New Roman" w:hAnsi="Tahoma" w:cs="Tahoma"/>
          <w:sz w:val="20"/>
          <w:szCs w:val="20"/>
          <w:lang w:eastAsia="ru-RU"/>
        </w:rPr>
      </w:pPr>
    </w:p>
    <w:p w:rsidR="004A2CD7" w:rsidRPr="00A57301" w:rsidRDefault="004A2CD7" w:rsidP="00A57301">
      <w:pPr>
        <w:spacing w:after="0" w:line="240" w:lineRule="auto"/>
        <w:rPr>
          <w:rFonts w:ascii="Tahoma" w:eastAsia="Times New Roman" w:hAnsi="Tahoma" w:cs="Tahoma"/>
          <w:sz w:val="20"/>
          <w:szCs w:val="20"/>
          <w:lang w:eastAsia="ru-RU"/>
        </w:rPr>
      </w:pPr>
      <w:r w:rsidRPr="00A57301">
        <w:rPr>
          <w:rFonts w:ascii="Tahoma" w:eastAsia="Times New Roman" w:hAnsi="Tahoma" w:cs="Tahoma"/>
          <w:sz w:val="20"/>
          <w:szCs w:val="20"/>
          <w:lang w:eastAsia="ru-RU"/>
        </w:rPr>
        <w:br w:type="page"/>
      </w:r>
    </w:p>
    <w:p w:rsidR="005D52C1" w:rsidRPr="00A57301" w:rsidRDefault="005D52C1" w:rsidP="00A57301">
      <w:pPr>
        <w:spacing w:after="0" w:line="240" w:lineRule="auto"/>
        <w:jc w:val="right"/>
        <w:rPr>
          <w:rFonts w:ascii="Tahoma" w:eastAsia="Times New Roman" w:hAnsi="Tahoma" w:cs="Tahoma"/>
          <w:sz w:val="20"/>
          <w:szCs w:val="20"/>
          <w:lang w:eastAsia="ru-RU"/>
        </w:rPr>
      </w:pPr>
      <w:r w:rsidRPr="00A57301">
        <w:rPr>
          <w:rFonts w:ascii="Tahoma" w:eastAsia="Times New Roman" w:hAnsi="Tahoma" w:cs="Tahoma"/>
          <w:sz w:val="20"/>
          <w:szCs w:val="20"/>
          <w:lang w:eastAsia="ru-RU"/>
        </w:rPr>
        <w:t>Приложение №</w:t>
      </w:r>
      <w:r w:rsidR="00122B87" w:rsidRPr="00A57301">
        <w:rPr>
          <w:rFonts w:ascii="Tahoma" w:eastAsia="Times New Roman" w:hAnsi="Tahoma" w:cs="Tahoma"/>
          <w:sz w:val="20"/>
          <w:szCs w:val="20"/>
          <w:lang w:eastAsia="ru-RU"/>
        </w:rPr>
        <w:t>2</w:t>
      </w:r>
    </w:p>
    <w:p w:rsidR="005D52C1" w:rsidRPr="00A57301" w:rsidRDefault="005D52C1" w:rsidP="00A573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57301">
        <w:rPr>
          <w:rFonts w:ascii="Tahoma" w:eastAsia="Times New Roman" w:hAnsi="Tahoma" w:cs="Tahoma"/>
          <w:sz w:val="20"/>
          <w:szCs w:val="20"/>
          <w:lang w:eastAsia="ru-RU"/>
        </w:rPr>
        <w:t>к договору поставки №______________</w:t>
      </w:r>
    </w:p>
    <w:p w:rsidR="005D52C1" w:rsidRPr="00A57301" w:rsidRDefault="005D52C1" w:rsidP="00A573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57301">
        <w:rPr>
          <w:rFonts w:ascii="Tahoma" w:eastAsia="Times New Roman" w:hAnsi="Tahoma" w:cs="Tahoma"/>
          <w:sz w:val="20"/>
          <w:szCs w:val="20"/>
          <w:lang w:eastAsia="ru-RU"/>
        </w:rPr>
        <w:t>от «___</w:t>
      </w:r>
      <w:proofErr w:type="gramStart"/>
      <w:r w:rsidRPr="00A57301">
        <w:rPr>
          <w:rFonts w:ascii="Tahoma" w:eastAsia="Times New Roman" w:hAnsi="Tahoma" w:cs="Tahoma"/>
          <w:sz w:val="20"/>
          <w:szCs w:val="20"/>
          <w:lang w:eastAsia="ru-RU"/>
        </w:rPr>
        <w:t>_»_</w:t>
      </w:r>
      <w:proofErr w:type="gramEnd"/>
      <w:r w:rsidRPr="00A57301">
        <w:rPr>
          <w:rFonts w:ascii="Tahoma" w:eastAsia="Times New Roman" w:hAnsi="Tahoma" w:cs="Tahoma"/>
          <w:sz w:val="20"/>
          <w:szCs w:val="20"/>
          <w:lang w:eastAsia="ru-RU"/>
        </w:rPr>
        <w:t>___________202</w:t>
      </w:r>
      <w:r w:rsidR="001332F9" w:rsidRPr="00A57301">
        <w:rPr>
          <w:rFonts w:ascii="Tahoma" w:eastAsia="Times New Roman" w:hAnsi="Tahoma" w:cs="Tahoma"/>
          <w:sz w:val="20"/>
          <w:szCs w:val="20"/>
          <w:lang w:eastAsia="ru-RU"/>
        </w:rPr>
        <w:t>5</w:t>
      </w:r>
      <w:r w:rsidRPr="00A57301">
        <w:rPr>
          <w:rFonts w:ascii="Tahoma" w:eastAsia="Times New Roman" w:hAnsi="Tahoma" w:cs="Tahoma"/>
          <w:sz w:val="20"/>
          <w:szCs w:val="20"/>
          <w:lang w:eastAsia="ru-RU"/>
        </w:rPr>
        <w:t>г.</w:t>
      </w:r>
    </w:p>
    <w:p w:rsidR="005D52C1" w:rsidRPr="00A57301" w:rsidRDefault="005D52C1" w:rsidP="00A573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A57301" w:rsidRDefault="005D52C1" w:rsidP="00A57301">
      <w:pPr>
        <w:spacing w:after="0" w:line="240" w:lineRule="auto"/>
        <w:jc w:val="center"/>
        <w:rPr>
          <w:rFonts w:ascii="Tahoma" w:hAnsi="Tahoma" w:cs="Tahoma"/>
          <w:b/>
          <w:sz w:val="20"/>
          <w:szCs w:val="20"/>
        </w:rPr>
      </w:pPr>
      <w:r w:rsidRPr="00A57301">
        <w:rPr>
          <w:rFonts w:ascii="Tahoma" w:hAnsi="Tahoma" w:cs="Tahoma"/>
          <w:b/>
          <w:sz w:val="20"/>
          <w:szCs w:val="20"/>
        </w:rPr>
        <w:t>ФОРМА</w:t>
      </w:r>
    </w:p>
    <w:p w:rsidR="005D52C1" w:rsidRPr="00A57301" w:rsidRDefault="005D52C1" w:rsidP="00A57301">
      <w:pPr>
        <w:spacing w:after="0" w:line="240" w:lineRule="auto"/>
        <w:jc w:val="center"/>
        <w:rPr>
          <w:rFonts w:ascii="Tahoma" w:hAnsi="Tahoma" w:cs="Tahoma"/>
          <w:b/>
          <w:sz w:val="20"/>
          <w:szCs w:val="20"/>
        </w:rPr>
      </w:pPr>
      <w:r w:rsidRPr="00A57301">
        <w:rPr>
          <w:rFonts w:ascii="Tahoma" w:hAnsi="Tahoma" w:cs="Tahoma"/>
          <w:b/>
          <w:sz w:val="20"/>
          <w:szCs w:val="20"/>
        </w:rPr>
        <w:t>Информация о цепочке собственников (бенефициарах)</w:t>
      </w:r>
    </w:p>
    <w:p w:rsidR="005D52C1" w:rsidRPr="00A57301" w:rsidRDefault="005D52C1" w:rsidP="00A57301">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A57301"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center"/>
              <w:rPr>
                <w:rFonts w:ascii="Tahoma" w:hAnsi="Tahoma" w:cs="Tahoma"/>
                <w:b/>
                <w:bCs/>
                <w:sz w:val="20"/>
                <w:szCs w:val="20"/>
              </w:rPr>
            </w:pPr>
          </w:p>
        </w:tc>
      </w:tr>
      <w:tr w:rsidR="005D52C1" w:rsidRPr="00A57301"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Серия и номер документа, удостоверяющего личность руководителя</w:t>
            </w:r>
          </w:p>
        </w:tc>
      </w:tr>
      <w:tr w:rsidR="005D52C1" w:rsidRPr="00A57301"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r>
      <w:tr w:rsidR="005D52C1" w:rsidRPr="00A57301"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A57301"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Адрес места нахождения /</w:t>
            </w:r>
          </w:p>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A57301" w:rsidRDefault="005D52C1" w:rsidP="00A57301">
            <w:pPr>
              <w:spacing w:after="0" w:line="240" w:lineRule="auto"/>
              <w:jc w:val="center"/>
              <w:rPr>
                <w:rFonts w:ascii="Tahoma" w:hAnsi="Tahoma" w:cs="Tahoma"/>
                <w:sz w:val="20"/>
                <w:szCs w:val="20"/>
              </w:rPr>
            </w:pPr>
            <w:r w:rsidRPr="00A57301">
              <w:rPr>
                <w:rFonts w:ascii="Tahoma" w:hAnsi="Tahoma" w:cs="Tahoma"/>
                <w:bCs/>
                <w:sz w:val="20"/>
                <w:szCs w:val="20"/>
              </w:rPr>
              <w:t>Информация о подтверждающих документах (наименование, реквизиты</w:t>
            </w:r>
            <w:r w:rsidRPr="00A57301">
              <w:rPr>
                <w:rFonts w:ascii="Tahoma" w:hAnsi="Tahoma" w:cs="Tahoma"/>
                <w:sz w:val="20"/>
                <w:szCs w:val="20"/>
              </w:rPr>
              <w:t>)</w:t>
            </w:r>
          </w:p>
        </w:tc>
      </w:tr>
      <w:tr w:rsidR="005D52C1" w:rsidRPr="00A57301"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A57301" w:rsidRDefault="005D52C1" w:rsidP="00A57301">
            <w:pPr>
              <w:spacing w:after="0" w:line="240" w:lineRule="auto"/>
              <w:jc w:val="both"/>
              <w:rPr>
                <w:rFonts w:ascii="Tahoma" w:hAnsi="Tahoma" w:cs="Tahoma"/>
                <w:sz w:val="20"/>
                <w:szCs w:val="20"/>
              </w:rPr>
            </w:pPr>
          </w:p>
        </w:tc>
      </w:tr>
      <w:tr w:rsidR="005D52C1" w:rsidRPr="00A57301" w:rsidTr="00A75F86">
        <w:trPr>
          <w:trHeight w:val="235"/>
          <w:jc w:val="center"/>
        </w:trPr>
        <w:tc>
          <w:tcPr>
            <w:tcW w:w="845" w:type="dxa"/>
            <w:vAlign w:val="center"/>
            <w:hideMark/>
          </w:tcPr>
          <w:p w:rsidR="005D52C1" w:rsidRPr="00A57301" w:rsidRDefault="005D52C1" w:rsidP="00A57301">
            <w:pPr>
              <w:spacing w:after="0" w:line="240" w:lineRule="auto"/>
              <w:rPr>
                <w:rFonts w:ascii="Tahoma" w:hAnsi="Tahoma" w:cs="Tahoma"/>
                <w:sz w:val="20"/>
                <w:szCs w:val="20"/>
              </w:rPr>
            </w:pPr>
          </w:p>
        </w:tc>
        <w:tc>
          <w:tcPr>
            <w:tcW w:w="411" w:type="dxa"/>
            <w:vAlign w:val="center"/>
            <w:hideMark/>
          </w:tcPr>
          <w:p w:rsidR="005D52C1" w:rsidRPr="00A57301" w:rsidRDefault="005D52C1" w:rsidP="00A57301">
            <w:pPr>
              <w:spacing w:after="0" w:line="240" w:lineRule="auto"/>
              <w:rPr>
                <w:rFonts w:ascii="Tahoma" w:hAnsi="Tahoma" w:cs="Tahoma"/>
                <w:sz w:val="20"/>
                <w:szCs w:val="20"/>
              </w:rPr>
            </w:pPr>
          </w:p>
        </w:tc>
        <w:tc>
          <w:tcPr>
            <w:tcW w:w="472" w:type="dxa"/>
            <w:vAlign w:val="center"/>
            <w:hideMark/>
          </w:tcPr>
          <w:p w:rsidR="005D52C1" w:rsidRPr="00A57301" w:rsidRDefault="005D52C1" w:rsidP="00A57301">
            <w:pPr>
              <w:spacing w:after="0" w:line="240" w:lineRule="auto"/>
              <w:rPr>
                <w:rFonts w:ascii="Tahoma" w:hAnsi="Tahoma" w:cs="Tahoma"/>
                <w:sz w:val="20"/>
                <w:szCs w:val="20"/>
              </w:rPr>
            </w:pPr>
          </w:p>
        </w:tc>
        <w:tc>
          <w:tcPr>
            <w:tcW w:w="502" w:type="dxa"/>
            <w:vAlign w:val="center"/>
            <w:hideMark/>
          </w:tcPr>
          <w:p w:rsidR="005D52C1" w:rsidRPr="00A57301" w:rsidRDefault="005D52C1" w:rsidP="00A57301">
            <w:pPr>
              <w:spacing w:after="0" w:line="240" w:lineRule="auto"/>
              <w:rPr>
                <w:rFonts w:ascii="Tahoma" w:hAnsi="Tahoma" w:cs="Tahoma"/>
                <w:sz w:val="20"/>
                <w:szCs w:val="20"/>
              </w:rPr>
            </w:pPr>
          </w:p>
        </w:tc>
        <w:tc>
          <w:tcPr>
            <w:tcW w:w="366" w:type="dxa"/>
            <w:vAlign w:val="center"/>
            <w:hideMark/>
          </w:tcPr>
          <w:p w:rsidR="005D52C1" w:rsidRPr="00A57301" w:rsidRDefault="005D52C1" w:rsidP="00A57301">
            <w:pPr>
              <w:spacing w:after="0" w:line="240" w:lineRule="auto"/>
              <w:rPr>
                <w:rFonts w:ascii="Tahoma" w:hAnsi="Tahoma" w:cs="Tahoma"/>
                <w:sz w:val="20"/>
                <w:szCs w:val="20"/>
              </w:rPr>
            </w:pPr>
          </w:p>
        </w:tc>
        <w:tc>
          <w:tcPr>
            <w:tcW w:w="2077" w:type="dxa"/>
            <w:gridSpan w:val="2"/>
            <w:vAlign w:val="center"/>
            <w:hideMark/>
          </w:tcPr>
          <w:p w:rsidR="005D52C1" w:rsidRPr="00A57301" w:rsidRDefault="005D52C1" w:rsidP="00A57301">
            <w:pPr>
              <w:spacing w:after="0" w:line="240" w:lineRule="auto"/>
              <w:rPr>
                <w:rFonts w:ascii="Tahoma" w:hAnsi="Tahoma" w:cs="Tahoma"/>
                <w:sz w:val="20"/>
                <w:szCs w:val="20"/>
              </w:rPr>
            </w:pPr>
          </w:p>
        </w:tc>
        <w:tc>
          <w:tcPr>
            <w:tcW w:w="1369" w:type="dxa"/>
            <w:vAlign w:val="center"/>
            <w:hideMark/>
          </w:tcPr>
          <w:p w:rsidR="005D52C1" w:rsidRPr="00A57301" w:rsidRDefault="005D52C1" w:rsidP="00A57301">
            <w:pPr>
              <w:spacing w:after="0" w:line="240" w:lineRule="auto"/>
              <w:rPr>
                <w:rFonts w:ascii="Tahoma" w:hAnsi="Tahoma" w:cs="Tahoma"/>
                <w:sz w:val="20"/>
                <w:szCs w:val="20"/>
              </w:rPr>
            </w:pPr>
          </w:p>
        </w:tc>
        <w:tc>
          <w:tcPr>
            <w:tcW w:w="1943" w:type="dxa"/>
            <w:vAlign w:val="center"/>
            <w:hideMark/>
          </w:tcPr>
          <w:p w:rsidR="005D52C1" w:rsidRPr="00A57301" w:rsidRDefault="005D52C1" w:rsidP="00A57301">
            <w:pPr>
              <w:spacing w:after="0" w:line="240" w:lineRule="auto"/>
              <w:rPr>
                <w:rFonts w:ascii="Tahoma" w:hAnsi="Tahoma" w:cs="Tahoma"/>
                <w:sz w:val="20"/>
                <w:szCs w:val="20"/>
              </w:rPr>
            </w:pPr>
          </w:p>
        </w:tc>
        <w:tc>
          <w:tcPr>
            <w:tcW w:w="1503" w:type="dxa"/>
            <w:vAlign w:val="center"/>
            <w:hideMark/>
          </w:tcPr>
          <w:p w:rsidR="005D52C1" w:rsidRPr="00A57301" w:rsidRDefault="005D52C1" w:rsidP="00A57301">
            <w:pPr>
              <w:spacing w:after="0" w:line="240" w:lineRule="auto"/>
              <w:rPr>
                <w:rFonts w:ascii="Tahoma" w:hAnsi="Tahoma" w:cs="Tahoma"/>
                <w:sz w:val="20"/>
                <w:szCs w:val="20"/>
              </w:rPr>
            </w:pPr>
          </w:p>
        </w:tc>
      </w:tr>
    </w:tbl>
    <w:p w:rsidR="005D52C1" w:rsidRPr="00A57301" w:rsidRDefault="005D52C1" w:rsidP="00A57301">
      <w:pPr>
        <w:spacing w:after="0" w:line="240" w:lineRule="auto"/>
        <w:rPr>
          <w:rFonts w:ascii="Tahoma" w:hAnsi="Tahoma" w:cs="Tahoma"/>
          <w:sz w:val="20"/>
          <w:szCs w:val="20"/>
        </w:rPr>
      </w:pPr>
    </w:p>
    <w:p w:rsidR="005D52C1" w:rsidRPr="00A57301" w:rsidRDefault="005D52C1" w:rsidP="00A57301">
      <w:pPr>
        <w:spacing w:after="0" w:line="240" w:lineRule="auto"/>
        <w:rPr>
          <w:rFonts w:ascii="Tahoma" w:hAnsi="Tahoma" w:cs="Tahoma"/>
          <w:sz w:val="20"/>
          <w:szCs w:val="20"/>
        </w:rPr>
      </w:pPr>
      <w:r w:rsidRPr="00A57301">
        <w:rPr>
          <w:rFonts w:ascii="Tahoma" w:hAnsi="Tahoma" w:cs="Tahoma"/>
          <w:sz w:val="20"/>
          <w:szCs w:val="20"/>
        </w:rPr>
        <w:t>Подпись уполномоченного представителя</w:t>
      </w:r>
      <w:r w:rsidRPr="00A57301">
        <w:rPr>
          <w:rFonts w:ascii="Tahoma" w:eastAsia="Times New Roman" w:hAnsi="Tahoma" w:cs="Tahoma"/>
          <w:sz w:val="20"/>
          <w:szCs w:val="20"/>
          <w:lang w:eastAsia="ru-RU"/>
        </w:rPr>
        <w:t>________________________________________________</w:t>
      </w:r>
    </w:p>
    <w:p w:rsidR="005D52C1" w:rsidRPr="00A57301" w:rsidRDefault="005D52C1" w:rsidP="00A57301">
      <w:pPr>
        <w:spacing w:after="0" w:line="240" w:lineRule="auto"/>
        <w:ind w:firstLine="624"/>
        <w:jc w:val="center"/>
        <w:rPr>
          <w:rFonts w:ascii="Tahoma" w:hAnsi="Tahoma" w:cs="Tahoma"/>
          <w:b/>
          <w:sz w:val="20"/>
          <w:szCs w:val="20"/>
        </w:rPr>
      </w:pPr>
    </w:p>
    <w:p w:rsidR="005D52C1" w:rsidRPr="00A57301" w:rsidRDefault="005D52C1" w:rsidP="00A57301">
      <w:pPr>
        <w:spacing w:after="0" w:line="240" w:lineRule="auto"/>
        <w:ind w:firstLine="624"/>
        <w:jc w:val="center"/>
        <w:rPr>
          <w:rFonts w:ascii="Tahoma" w:hAnsi="Tahoma" w:cs="Tahoma"/>
          <w:b/>
          <w:sz w:val="20"/>
          <w:szCs w:val="20"/>
        </w:rPr>
      </w:pPr>
      <w:r w:rsidRPr="00A57301">
        <w:rPr>
          <w:rFonts w:ascii="Tahoma" w:hAnsi="Tahoma" w:cs="Tahoma"/>
          <w:b/>
          <w:sz w:val="20"/>
          <w:szCs w:val="20"/>
        </w:rPr>
        <w:t>ФОРМУ УТВЕРЖДАЕМ ПОДПИСИ СТОРОН:</w:t>
      </w:r>
    </w:p>
    <w:p w:rsidR="005D52C1" w:rsidRPr="00A57301" w:rsidRDefault="005D52C1" w:rsidP="00A57301">
      <w:pPr>
        <w:spacing w:after="0" w:line="240" w:lineRule="auto"/>
        <w:ind w:firstLine="624"/>
        <w:jc w:val="center"/>
        <w:rPr>
          <w:rFonts w:ascii="Tahoma" w:hAnsi="Tahoma" w:cs="Tahoma"/>
          <w:b/>
          <w:sz w:val="20"/>
          <w:szCs w:val="20"/>
        </w:rPr>
      </w:pPr>
    </w:p>
    <w:p w:rsidR="005D52C1" w:rsidRPr="00A57301" w:rsidRDefault="005D52C1" w:rsidP="00A57301">
      <w:pPr>
        <w:spacing w:after="0" w:line="240" w:lineRule="auto"/>
        <w:ind w:firstLine="624"/>
        <w:jc w:val="center"/>
        <w:rPr>
          <w:rFonts w:ascii="Tahoma" w:hAnsi="Tahoma" w:cs="Tahoma"/>
          <w:b/>
          <w:sz w:val="20"/>
          <w:szCs w:val="20"/>
        </w:rPr>
      </w:pPr>
    </w:p>
    <w:p w:rsidR="005D52C1" w:rsidRPr="00A57301" w:rsidRDefault="005D52C1" w:rsidP="00A57301">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A57301" w:rsidTr="00A75F86">
        <w:tc>
          <w:tcPr>
            <w:tcW w:w="4678" w:type="dxa"/>
          </w:tcPr>
          <w:p w:rsidR="005D52C1" w:rsidRPr="00A57301" w:rsidRDefault="005D52C1" w:rsidP="00A57301">
            <w:pPr>
              <w:snapToGrid w:val="0"/>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 xml:space="preserve">от имени Поставщика   </w:t>
            </w:r>
          </w:p>
          <w:p w:rsidR="005D52C1" w:rsidRPr="00A57301" w:rsidRDefault="005D52C1" w:rsidP="00A57301">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A57301" w:rsidRDefault="005D52C1" w:rsidP="00A57301">
            <w:pPr>
              <w:snapToGrid w:val="0"/>
              <w:spacing w:after="0" w:line="240" w:lineRule="auto"/>
              <w:jc w:val="both"/>
              <w:rPr>
                <w:rFonts w:ascii="Tahoma" w:eastAsia="Times New Roman" w:hAnsi="Tahoma" w:cs="Tahoma"/>
                <w:sz w:val="20"/>
                <w:szCs w:val="20"/>
                <w:lang w:eastAsia="ru-RU"/>
              </w:rPr>
            </w:pPr>
            <w:r w:rsidRPr="00A57301">
              <w:rPr>
                <w:rFonts w:ascii="Tahoma" w:eastAsia="Times New Roman" w:hAnsi="Tahoma" w:cs="Tahoma"/>
                <w:sz w:val="20"/>
                <w:szCs w:val="20"/>
                <w:lang w:eastAsia="ru-RU"/>
              </w:rPr>
              <w:t>от имени Покупателя</w:t>
            </w:r>
          </w:p>
        </w:tc>
      </w:tr>
      <w:tr w:rsidR="005D52C1" w:rsidRPr="00A57301" w:rsidTr="00A75F86">
        <w:tc>
          <w:tcPr>
            <w:tcW w:w="4678" w:type="dxa"/>
          </w:tcPr>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sz w:val="20"/>
                <w:szCs w:val="20"/>
                <w:lang w:eastAsia="ru-RU"/>
              </w:rPr>
              <w:t xml:space="preserve">________________________// </w:t>
            </w:r>
          </w:p>
          <w:p w:rsidR="00B857E1" w:rsidRPr="00A57301" w:rsidRDefault="00B857E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iCs/>
                <w:sz w:val="20"/>
                <w:szCs w:val="20"/>
                <w:lang w:eastAsia="ru-RU"/>
              </w:rPr>
              <w:t>М.П.   «__»_____________202</w:t>
            </w:r>
            <w:r w:rsidRPr="00A57301">
              <w:rPr>
                <w:rFonts w:ascii="Tahoma" w:eastAsia="Arial Unicode MS" w:hAnsi="Tahoma" w:cs="Tahoma"/>
                <w:bCs/>
                <w:iCs/>
                <w:sz w:val="20"/>
                <w:szCs w:val="20"/>
                <w:lang w:val="en-US" w:eastAsia="ru-RU"/>
              </w:rPr>
              <w:t>5</w:t>
            </w:r>
            <w:r w:rsidRPr="00A57301">
              <w:rPr>
                <w:rFonts w:ascii="Tahoma" w:eastAsia="Arial Unicode MS" w:hAnsi="Tahoma" w:cs="Tahoma"/>
                <w:bCs/>
                <w:iCs/>
                <w:sz w:val="20"/>
                <w:szCs w:val="20"/>
                <w:lang w:eastAsia="ru-RU"/>
              </w:rPr>
              <w:t xml:space="preserve"> года                                                 </w:t>
            </w:r>
          </w:p>
        </w:tc>
        <w:tc>
          <w:tcPr>
            <w:tcW w:w="5103" w:type="dxa"/>
            <w:shd w:val="clear" w:color="auto" w:fill="auto"/>
          </w:tcPr>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2160"/>
              </w:tabs>
              <w:spacing w:after="0" w:line="240" w:lineRule="auto"/>
              <w:ind w:right="113"/>
              <w:rPr>
                <w:rFonts w:ascii="Tahoma" w:eastAsia="Arial Unicode MS" w:hAnsi="Tahoma" w:cs="Tahoma"/>
                <w:bCs/>
                <w:sz w:val="20"/>
                <w:szCs w:val="20"/>
                <w:lang w:eastAsia="ru-RU"/>
              </w:rPr>
            </w:pPr>
            <w:r w:rsidRPr="00A57301">
              <w:rPr>
                <w:rFonts w:ascii="Tahoma" w:eastAsia="Arial Unicode MS" w:hAnsi="Tahoma" w:cs="Tahoma"/>
                <w:bCs/>
                <w:sz w:val="20"/>
                <w:szCs w:val="20"/>
                <w:lang w:eastAsia="ru-RU"/>
              </w:rPr>
              <w:t>_________________________/Азизов К.Р.</w:t>
            </w:r>
            <w:r w:rsidRPr="00A57301">
              <w:rPr>
                <w:rFonts w:ascii="Tahoma" w:eastAsia="Times New Roman" w:hAnsi="Tahoma" w:cs="Tahoma"/>
                <w:spacing w:val="-3"/>
                <w:sz w:val="20"/>
                <w:szCs w:val="20"/>
                <w:lang w:eastAsia="ru-RU"/>
              </w:rPr>
              <w:t xml:space="preserve"> </w:t>
            </w:r>
            <w:r w:rsidRPr="00A57301">
              <w:rPr>
                <w:rFonts w:ascii="Tahoma" w:eastAsia="Arial Unicode MS" w:hAnsi="Tahoma" w:cs="Tahoma"/>
                <w:bCs/>
                <w:sz w:val="20"/>
                <w:szCs w:val="20"/>
                <w:lang w:eastAsia="ru-RU"/>
              </w:rPr>
              <w:t xml:space="preserve">/ </w:t>
            </w:r>
          </w:p>
          <w:p w:rsidR="00B857E1" w:rsidRPr="00A57301" w:rsidRDefault="00B857E1" w:rsidP="00A57301">
            <w:pPr>
              <w:tabs>
                <w:tab w:val="left" w:pos="2160"/>
              </w:tabs>
              <w:spacing w:after="0" w:line="240" w:lineRule="auto"/>
              <w:ind w:right="113"/>
              <w:rPr>
                <w:rFonts w:ascii="Tahoma" w:eastAsia="Arial Unicode MS" w:hAnsi="Tahoma" w:cs="Tahoma"/>
                <w:bCs/>
                <w:sz w:val="20"/>
                <w:szCs w:val="20"/>
                <w:lang w:eastAsia="ru-RU"/>
              </w:rPr>
            </w:pPr>
          </w:p>
          <w:p w:rsidR="005D52C1" w:rsidRPr="00A57301" w:rsidRDefault="005D52C1" w:rsidP="00A57301">
            <w:pPr>
              <w:tabs>
                <w:tab w:val="left" w:pos="-180"/>
              </w:tabs>
              <w:spacing w:after="0" w:line="240" w:lineRule="auto"/>
              <w:ind w:right="113" w:firstLine="567"/>
              <w:rPr>
                <w:rFonts w:ascii="Tahoma" w:eastAsia="Arial Unicode MS" w:hAnsi="Tahoma" w:cs="Tahoma"/>
                <w:bCs/>
                <w:iCs/>
                <w:sz w:val="20"/>
                <w:szCs w:val="20"/>
                <w:lang w:eastAsia="ru-RU"/>
              </w:rPr>
            </w:pPr>
            <w:r w:rsidRPr="00A57301">
              <w:rPr>
                <w:rFonts w:ascii="Tahoma" w:eastAsia="Arial Unicode MS" w:hAnsi="Tahoma" w:cs="Tahoma"/>
                <w:bCs/>
                <w:iCs/>
                <w:sz w:val="20"/>
                <w:szCs w:val="20"/>
                <w:lang w:eastAsia="ru-RU"/>
              </w:rPr>
              <w:t>М.П.   «_</w:t>
            </w:r>
            <w:proofErr w:type="gramStart"/>
            <w:r w:rsidRPr="00A57301">
              <w:rPr>
                <w:rFonts w:ascii="Tahoma" w:eastAsia="Arial Unicode MS" w:hAnsi="Tahoma" w:cs="Tahoma"/>
                <w:bCs/>
                <w:iCs/>
                <w:sz w:val="20"/>
                <w:szCs w:val="20"/>
                <w:lang w:eastAsia="ru-RU"/>
              </w:rPr>
              <w:t>_»_</w:t>
            </w:r>
            <w:proofErr w:type="gramEnd"/>
            <w:r w:rsidRPr="00A57301">
              <w:rPr>
                <w:rFonts w:ascii="Tahoma" w:eastAsia="Arial Unicode MS" w:hAnsi="Tahoma" w:cs="Tahoma"/>
                <w:bCs/>
                <w:iCs/>
                <w:sz w:val="20"/>
                <w:szCs w:val="20"/>
                <w:lang w:eastAsia="ru-RU"/>
              </w:rPr>
              <w:t xml:space="preserve">____________2025 года                                                 </w:t>
            </w:r>
          </w:p>
          <w:p w:rsidR="005D52C1" w:rsidRPr="00A57301" w:rsidRDefault="005D52C1" w:rsidP="00A57301">
            <w:pPr>
              <w:spacing w:after="0" w:line="240" w:lineRule="auto"/>
              <w:rPr>
                <w:rFonts w:ascii="Tahoma" w:eastAsia="Times New Roman" w:hAnsi="Tahoma" w:cs="Tahoma"/>
                <w:sz w:val="20"/>
                <w:szCs w:val="20"/>
                <w:lang w:eastAsia="ru-RU"/>
              </w:rPr>
            </w:pPr>
          </w:p>
        </w:tc>
      </w:tr>
    </w:tbl>
    <w:p w:rsidR="005D52C1" w:rsidRPr="00A57301" w:rsidRDefault="005D52C1" w:rsidP="00A57301">
      <w:pPr>
        <w:spacing w:after="0" w:line="240" w:lineRule="auto"/>
        <w:rPr>
          <w:rFonts w:ascii="Tahoma" w:hAnsi="Tahoma" w:cs="Tahoma"/>
          <w:sz w:val="20"/>
          <w:szCs w:val="20"/>
        </w:rPr>
      </w:pPr>
    </w:p>
    <w:sectPr w:rsidR="005D52C1" w:rsidRPr="00A57301" w:rsidSect="00B44068">
      <w:headerReference w:type="default" r:id="rId10"/>
      <w:footerReference w:type="even" r:id="rId11"/>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C60" w:rsidRDefault="00DE5C60" w:rsidP="00721598">
      <w:pPr>
        <w:spacing w:after="0" w:line="240" w:lineRule="auto"/>
      </w:pPr>
      <w:r>
        <w:separator/>
      </w:r>
    </w:p>
  </w:endnote>
  <w:endnote w:type="continuationSeparator" w:id="0">
    <w:p w:rsidR="00DE5C60" w:rsidRDefault="00DE5C60"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panose1 w:val="00000000000000000000"/>
    <w:charset w:val="CC"/>
    <w:family w:val="swiss"/>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C60" w:rsidRDefault="00DE5C60" w:rsidP="00721598">
      <w:pPr>
        <w:spacing w:after="0" w:line="240" w:lineRule="auto"/>
      </w:pPr>
      <w:r>
        <w:separator/>
      </w:r>
    </w:p>
  </w:footnote>
  <w:footnote w:type="continuationSeparator" w:id="0">
    <w:p w:rsidR="00DE5C60" w:rsidRDefault="00DE5C60"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7E6023A"/>
    <w:multiLevelType w:val="multilevel"/>
    <w:tmpl w:val="40BA9AEE"/>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 w15:restartNumberingAfterBreak="0">
    <w:nsid w:val="1A917358"/>
    <w:multiLevelType w:val="multilevel"/>
    <w:tmpl w:val="787469CA"/>
    <w:lvl w:ilvl="0">
      <w:start w:val="2"/>
      <w:numFmt w:val="decimal"/>
      <w:lvlText w:val="%1."/>
      <w:lvlJc w:val="left"/>
      <w:pPr>
        <w:ind w:left="495" w:hanging="495"/>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7740C64"/>
    <w:multiLevelType w:val="multilevel"/>
    <w:tmpl w:val="10EE0088"/>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7A47E17"/>
    <w:multiLevelType w:val="multilevel"/>
    <w:tmpl w:val="0E5EAF54"/>
    <w:lvl w:ilvl="0">
      <w:start w:val="1"/>
      <w:numFmt w:val="decimal"/>
      <w:lvlText w:val="%1."/>
      <w:lvlJc w:val="left"/>
      <w:pPr>
        <w:ind w:left="450" w:hanging="450"/>
      </w:pPr>
      <w:rPr>
        <w:rFonts w:ascii="Times New Roman" w:eastAsia="Calibri" w:hAnsi="Times New Roman" w:cs="Times New Roman"/>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2B55A3"/>
    <w:multiLevelType w:val="multilevel"/>
    <w:tmpl w:val="45A67506"/>
    <w:lvl w:ilvl="0">
      <w:start w:val="2"/>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04"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3"/>
  </w:num>
  <w:num w:numId="4">
    <w:abstractNumId w:val="8"/>
  </w:num>
  <w:num w:numId="5">
    <w:abstractNumId w:val="10"/>
  </w:num>
  <w:num w:numId="6">
    <w:abstractNumId w:val="0"/>
  </w:num>
  <w:num w:numId="7">
    <w:abstractNumId w:val="7"/>
  </w:num>
  <w:num w:numId="8">
    <w:abstractNumId w:val="2"/>
  </w:num>
  <w:num w:numId="9">
    <w:abstractNumId w:val="9"/>
  </w:num>
  <w:num w:numId="10">
    <w:abstractNumId w:val="1"/>
  </w:num>
  <w:num w:numId="11">
    <w:abstractNumId w:val="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варницын Игорь Васильевич">
    <w15:presenceInfo w15:providerId="None" w15:userId="Поварницын Игорь Василье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06765"/>
    <w:rsid w:val="000309B6"/>
    <w:rsid w:val="00043D5C"/>
    <w:rsid w:val="00050668"/>
    <w:rsid w:val="000667FD"/>
    <w:rsid w:val="00080591"/>
    <w:rsid w:val="000852A6"/>
    <w:rsid w:val="000A2D3A"/>
    <w:rsid w:val="000A6E8C"/>
    <w:rsid w:val="000B6ABC"/>
    <w:rsid w:val="000C7720"/>
    <w:rsid w:val="000F0BF9"/>
    <w:rsid w:val="0010605C"/>
    <w:rsid w:val="00113FE3"/>
    <w:rsid w:val="00114CD5"/>
    <w:rsid w:val="00122B87"/>
    <w:rsid w:val="001332F9"/>
    <w:rsid w:val="001466FF"/>
    <w:rsid w:val="00156045"/>
    <w:rsid w:val="00176817"/>
    <w:rsid w:val="00190CF0"/>
    <w:rsid w:val="00192B41"/>
    <w:rsid w:val="0019351B"/>
    <w:rsid w:val="001B2348"/>
    <w:rsid w:val="001B2456"/>
    <w:rsid w:val="001C57AB"/>
    <w:rsid w:val="001D2CD2"/>
    <w:rsid w:val="001E05F1"/>
    <w:rsid w:val="001E1A45"/>
    <w:rsid w:val="00220696"/>
    <w:rsid w:val="00274B0F"/>
    <w:rsid w:val="002872C6"/>
    <w:rsid w:val="002A203F"/>
    <w:rsid w:val="002B366B"/>
    <w:rsid w:val="002B6AE9"/>
    <w:rsid w:val="002D0172"/>
    <w:rsid w:val="002F03E3"/>
    <w:rsid w:val="00330DE1"/>
    <w:rsid w:val="0033318C"/>
    <w:rsid w:val="003618E4"/>
    <w:rsid w:val="003759E3"/>
    <w:rsid w:val="0039107B"/>
    <w:rsid w:val="003A5C0D"/>
    <w:rsid w:val="003A6D3D"/>
    <w:rsid w:val="003B3A06"/>
    <w:rsid w:val="003C0F56"/>
    <w:rsid w:val="003E7F58"/>
    <w:rsid w:val="003F0103"/>
    <w:rsid w:val="003F6166"/>
    <w:rsid w:val="00414182"/>
    <w:rsid w:val="00460F62"/>
    <w:rsid w:val="004769E2"/>
    <w:rsid w:val="004A2CD7"/>
    <w:rsid w:val="004E65C3"/>
    <w:rsid w:val="00511165"/>
    <w:rsid w:val="0051608F"/>
    <w:rsid w:val="00522779"/>
    <w:rsid w:val="00580959"/>
    <w:rsid w:val="005C3838"/>
    <w:rsid w:val="005C483E"/>
    <w:rsid w:val="005D52C1"/>
    <w:rsid w:val="005D6011"/>
    <w:rsid w:val="0061723F"/>
    <w:rsid w:val="006175AF"/>
    <w:rsid w:val="006319BE"/>
    <w:rsid w:val="00633518"/>
    <w:rsid w:val="0063686B"/>
    <w:rsid w:val="0064680A"/>
    <w:rsid w:val="006808C6"/>
    <w:rsid w:val="006A72E2"/>
    <w:rsid w:val="006B0197"/>
    <w:rsid w:val="006D2EDE"/>
    <w:rsid w:val="00701B4E"/>
    <w:rsid w:val="00711808"/>
    <w:rsid w:val="00713DFF"/>
    <w:rsid w:val="00721598"/>
    <w:rsid w:val="00723006"/>
    <w:rsid w:val="007230C8"/>
    <w:rsid w:val="00736F46"/>
    <w:rsid w:val="00764BD2"/>
    <w:rsid w:val="007B7AB0"/>
    <w:rsid w:val="007C186C"/>
    <w:rsid w:val="007F7525"/>
    <w:rsid w:val="00801207"/>
    <w:rsid w:val="0080150C"/>
    <w:rsid w:val="008143AD"/>
    <w:rsid w:val="00832BE7"/>
    <w:rsid w:val="008371B1"/>
    <w:rsid w:val="00845EBE"/>
    <w:rsid w:val="00923B34"/>
    <w:rsid w:val="00927D0F"/>
    <w:rsid w:val="009609F5"/>
    <w:rsid w:val="009819A9"/>
    <w:rsid w:val="00984A90"/>
    <w:rsid w:val="009C4838"/>
    <w:rsid w:val="009C6A0C"/>
    <w:rsid w:val="00A229B5"/>
    <w:rsid w:val="00A44546"/>
    <w:rsid w:val="00A57301"/>
    <w:rsid w:val="00A75F86"/>
    <w:rsid w:val="00A80056"/>
    <w:rsid w:val="00AA593A"/>
    <w:rsid w:val="00AD373C"/>
    <w:rsid w:val="00AE73F6"/>
    <w:rsid w:val="00B00278"/>
    <w:rsid w:val="00B054EC"/>
    <w:rsid w:val="00B15F4C"/>
    <w:rsid w:val="00B40158"/>
    <w:rsid w:val="00B44068"/>
    <w:rsid w:val="00B857E1"/>
    <w:rsid w:val="00B85D53"/>
    <w:rsid w:val="00B86FFE"/>
    <w:rsid w:val="00B975C5"/>
    <w:rsid w:val="00BA10DC"/>
    <w:rsid w:val="00BA2500"/>
    <w:rsid w:val="00BC3C3A"/>
    <w:rsid w:val="00C35B4E"/>
    <w:rsid w:val="00C41868"/>
    <w:rsid w:val="00C80158"/>
    <w:rsid w:val="00CA0C78"/>
    <w:rsid w:val="00CB13F1"/>
    <w:rsid w:val="00CC4685"/>
    <w:rsid w:val="00CC4F85"/>
    <w:rsid w:val="00CD2023"/>
    <w:rsid w:val="00CE09ED"/>
    <w:rsid w:val="00CE3740"/>
    <w:rsid w:val="00CF22C0"/>
    <w:rsid w:val="00D57237"/>
    <w:rsid w:val="00D62FE9"/>
    <w:rsid w:val="00D67000"/>
    <w:rsid w:val="00D810DB"/>
    <w:rsid w:val="00D834C7"/>
    <w:rsid w:val="00D931C2"/>
    <w:rsid w:val="00DA157A"/>
    <w:rsid w:val="00DC15EA"/>
    <w:rsid w:val="00DE1E9A"/>
    <w:rsid w:val="00DE5C60"/>
    <w:rsid w:val="00DE6D6D"/>
    <w:rsid w:val="00DF55C7"/>
    <w:rsid w:val="00E1295F"/>
    <w:rsid w:val="00E20A46"/>
    <w:rsid w:val="00E3324A"/>
    <w:rsid w:val="00E35445"/>
    <w:rsid w:val="00E4123B"/>
    <w:rsid w:val="00E513E3"/>
    <w:rsid w:val="00E74EFB"/>
    <w:rsid w:val="00E86CCF"/>
    <w:rsid w:val="00E931AC"/>
    <w:rsid w:val="00EB2477"/>
    <w:rsid w:val="00EC13FA"/>
    <w:rsid w:val="00EC6275"/>
    <w:rsid w:val="00EE31E1"/>
    <w:rsid w:val="00EF4B15"/>
    <w:rsid w:val="00F024F2"/>
    <w:rsid w:val="00F43D30"/>
    <w:rsid w:val="00FA15DD"/>
    <w:rsid w:val="00FA5336"/>
    <w:rsid w:val="00FB1849"/>
    <w:rsid w:val="00FD69E6"/>
    <w:rsid w:val="00FF1C62"/>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1CBAF"/>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customStyle="1" w:styleId="Default">
    <w:name w:val="Default"/>
    <w:rsid w:val="003F6166"/>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AC9BF-98F3-4F2F-AB41-7C1113616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5344</Words>
  <Characters>30467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3</cp:revision>
  <dcterms:created xsi:type="dcterms:W3CDTF">2025-10-14T03:26:00Z</dcterms:created>
  <dcterms:modified xsi:type="dcterms:W3CDTF">2025-10-14T03:58:00Z</dcterms:modified>
</cp:coreProperties>
</file>